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EDA34" w14:textId="77777777" w:rsidR="006607C5" w:rsidRPr="006537A1" w:rsidRDefault="006607C5" w:rsidP="006607C5">
      <w:pPr>
        <w:spacing w:after="0" w:line="240" w:lineRule="auto"/>
        <w:jc w:val="both"/>
        <w:rPr>
          <w:rFonts w:ascii="Garamond" w:eastAsia="Times New Roman" w:hAnsi="Garamond" w:cs="Calibri"/>
          <w:kern w:val="0"/>
          <w14:ligatures w14:val="none"/>
        </w:rPr>
      </w:pPr>
      <w:r w:rsidRPr="006537A1">
        <w:rPr>
          <w:rFonts w:ascii="Garamond" w:eastAsia="Times New Roman" w:hAnsi="Garamond" w:cs="Calibri"/>
          <w:b/>
          <w:kern w:val="0"/>
          <w14:ligatures w14:val="none"/>
        </w:rPr>
        <w:t xml:space="preserve">Príloha č. 1 – </w:t>
      </w:r>
      <w:r w:rsidRPr="006537A1">
        <w:rPr>
          <w:rFonts w:ascii="Garamond" w:eastAsia="Times New Roman" w:hAnsi="Garamond" w:cs="Calibri"/>
          <w:kern w:val="0"/>
          <w14:ligatures w14:val="none"/>
        </w:rPr>
        <w:t>Opis predmetu zákazky, tejto Výzvy</w:t>
      </w:r>
      <w:r w:rsidRPr="006537A1">
        <w:rPr>
          <w:rFonts w:ascii="Garamond" w:eastAsia="Times New Roman" w:hAnsi="Garamond" w:cs="Calibri"/>
          <w:b/>
          <w:kern w:val="0"/>
          <w14:ligatures w14:val="none"/>
        </w:rPr>
        <w:tab/>
      </w:r>
    </w:p>
    <w:p w14:paraId="454A9CD9" w14:textId="6BB789C1" w:rsidR="006607C5" w:rsidRDefault="006607C5" w:rsidP="006607C5">
      <w:pPr>
        <w:spacing w:after="0" w:line="240" w:lineRule="auto"/>
        <w:jc w:val="both"/>
        <w:rPr>
          <w:rFonts w:ascii="Garamond" w:eastAsia="Times New Roman" w:hAnsi="Garamond" w:cs="Calibri"/>
          <w:b/>
          <w:kern w:val="0"/>
          <w14:ligatures w14:val="none"/>
        </w:rPr>
      </w:pPr>
      <w:r w:rsidRPr="006537A1">
        <w:rPr>
          <w:rFonts w:ascii="Garamond" w:eastAsia="Times New Roman" w:hAnsi="Garamond" w:cs="Calibri"/>
          <w:b/>
          <w:kern w:val="0"/>
          <w14:ligatures w14:val="none"/>
        </w:rPr>
        <w:t xml:space="preserve">  </w:t>
      </w:r>
    </w:p>
    <w:p w14:paraId="0D5512D8" w14:textId="77777777" w:rsidR="00116953" w:rsidRPr="006537A1" w:rsidRDefault="00116953" w:rsidP="006607C5">
      <w:pPr>
        <w:spacing w:after="0" w:line="240" w:lineRule="auto"/>
        <w:jc w:val="both"/>
        <w:rPr>
          <w:rFonts w:ascii="Garamond" w:eastAsia="Times New Roman" w:hAnsi="Garamond" w:cs="Calibri"/>
          <w:b/>
          <w:kern w:val="0"/>
          <w14:ligatures w14:val="none"/>
        </w:rPr>
      </w:pPr>
    </w:p>
    <w:p w14:paraId="14504270" w14:textId="039D0898" w:rsidR="006072C3" w:rsidRDefault="00CA2208" w:rsidP="005B7244">
      <w:pPr>
        <w:pStyle w:val="Default"/>
        <w:jc w:val="center"/>
        <w:rPr>
          <w:rFonts w:ascii="Garamond" w:hAnsi="Garamond" w:cs="Calibri"/>
          <w:color w:val="auto"/>
          <w:sz w:val="22"/>
          <w:szCs w:val="22"/>
        </w:rPr>
      </w:pPr>
      <w:r w:rsidRPr="005B7244">
        <w:rPr>
          <w:rFonts w:ascii="Garamond" w:hAnsi="Garamond" w:cs="Calibri"/>
          <w:color w:val="auto"/>
          <w:sz w:val="22"/>
          <w:szCs w:val="22"/>
        </w:rPr>
        <w:t>„</w:t>
      </w:r>
      <w:r w:rsidR="006072C3" w:rsidRPr="005B7244">
        <w:rPr>
          <w:rFonts w:ascii="Garamond" w:hAnsi="Garamond" w:cs="Calibri"/>
          <w:color w:val="auto"/>
          <w:sz w:val="22"/>
          <w:szCs w:val="22"/>
        </w:rPr>
        <w:t>Bezkontaktné čipové karty _</w:t>
      </w:r>
      <w:r w:rsidRPr="005B7244">
        <w:rPr>
          <w:rFonts w:ascii="Garamond" w:hAnsi="Garamond" w:cs="Calibri"/>
          <w:color w:val="auto"/>
          <w:sz w:val="22"/>
          <w:szCs w:val="22"/>
        </w:rPr>
        <w:t>CP 1</w:t>
      </w:r>
      <w:r w:rsidR="006072C3" w:rsidRPr="005B7244">
        <w:rPr>
          <w:rFonts w:ascii="Garamond" w:hAnsi="Garamond" w:cs="Calibri"/>
          <w:color w:val="auto"/>
          <w:sz w:val="22"/>
          <w:szCs w:val="22"/>
        </w:rPr>
        <w:t>9</w:t>
      </w:r>
      <w:r w:rsidRPr="005B7244">
        <w:rPr>
          <w:rFonts w:ascii="Garamond" w:hAnsi="Garamond" w:cs="Calibri"/>
          <w:color w:val="auto"/>
          <w:sz w:val="22"/>
          <w:szCs w:val="22"/>
        </w:rPr>
        <w:t>/2024“</w:t>
      </w:r>
    </w:p>
    <w:p w14:paraId="66118E10" w14:textId="77777777" w:rsidR="006072C3" w:rsidRPr="005B7244" w:rsidRDefault="006072C3" w:rsidP="005B7244">
      <w:pPr>
        <w:keepNext/>
        <w:keepLines/>
        <w:tabs>
          <w:tab w:val="left" w:pos="426"/>
          <w:tab w:val="left" w:pos="4500"/>
        </w:tabs>
        <w:spacing w:line="240" w:lineRule="auto"/>
        <w:rPr>
          <w:rFonts w:ascii="Garamond" w:hAnsi="Garamond" w:cs="Times New Roman"/>
          <w:b/>
        </w:rPr>
      </w:pPr>
    </w:p>
    <w:p w14:paraId="42DB48F9" w14:textId="3ACAB37D" w:rsidR="006072C3" w:rsidRPr="005B7244" w:rsidRDefault="006072C3" w:rsidP="005B7244">
      <w:pPr>
        <w:keepNext/>
        <w:keepLines/>
        <w:tabs>
          <w:tab w:val="left" w:pos="426"/>
          <w:tab w:val="left" w:pos="4500"/>
        </w:tabs>
        <w:spacing w:line="240" w:lineRule="auto"/>
        <w:jc w:val="center"/>
        <w:rPr>
          <w:rFonts w:ascii="Garamond" w:hAnsi="Garamond" w:cs="Times New Roman"/>
          <w:b/>
        </w:rPr>
      </w:pPr>
      <w:r w:rsidRPr="005B7244">
        <w:rPr>
          <w:rFonts w:ascii="Garamond" w:hAnsi="Garamond" w:cs="Times New Roman"/>
          <w:b/>
        </w:rPr>
        <w:t>ŠPECIFIKÁCIA TOVARU A JEDNOTKOVÉ CENY</w:t>
      </w:r>
    </w:p>
    <w:p w14:paraId="07CD0BB3" w14:textId="410830C9" w:rsidR="006072C3" w:rsidRPr="005B7244" w:rsidRDefault="006072C3" w:rsidP="006072C3">
      <w:pPr>
        <w:autoSpaceDE w:val="0"/>
        <w:autoSpaceDN w:val="0"/>
        <w:adjustRightInd w:val="0"/>
        <w:spacing w:line="240" w:lineRule="auto"/>
        <w:jc w:val="both"/>
        <w:rPr>
          <w:rFonts w:ascii="Garamond" w:hAnsi="Garamond" w:cs="Times New Roman"/>
        </w:rPr>
      </w:pPr>
      <w:bookmarkStart w:id="0" w:name="_Hlk146013764"/>
      <w:r w:rsidRPr="005B7244">
        <w:rPr>
          <w:rFonts w:ascii="Garamond" w:hAnsi="Garamond" w:cs="Times New Roman"/>
        </w:rPr>
        <w:t xml:space="preserve">Predmetom obstarávania je dodanie </w:t>
      </w:r>
      <w:ins w:id="1" w:author="Cencerová Lucia" w:date="2024-07-16T07:26:00Z" w16du:dateUtc="2024-07-16T05:26:00Z">
        <w:r w:rsidR="0041729A">
          <w:rPr>
            <w:rFonts w:ascii="Garamond" w:hAnsi="Garamond" w:cs="Times New Roman"/>
          </w:rPr>
          <w:t xml:space="preserve">predpokladaného množstva </w:t>
        </w:r>
      </w:ins>
      <w:ins w:id="2" w:author="Cencerová Lucia" w:date="2024-07-16T07:19:00Z" w16du:dateUtc="2024-07-16T05:19:00Z">
        <w:r w:rsidR="002A00CC">
          <w:rPr>
            <w:rFonts w:ascii="Garamond" w:hAnsi="Garamond" w:cs="Times New Roman"/>
          </w:rPr>
          <w:t xml:space="preserve">100.000 ks </w:t>
        </w:r>
      </w:ins>
      <w:r w:rsidRPr="005B7244">
        <w:rPr>
          <w:rFonts w:ascii="Garamond" w:hAnsi="Garamond" w:cs="Times New Roman"/>
        </w:rPr>
        <w:t>BČK typu MIFIRE DESFIRE EV1, ktoré budú slúžiť ako nosič predplatných cestovných lístkov a elektronickej peňaženky, s pamäťou a možnosťou zápisu, elektronicky inicializované pre potreby DPB, a.s. v rámci IDS BK, ako aj Národnej dopravnej autority (NADA) ako budúceho národného koordinátora verejnej osobnej dopravy na Slovensku, plne dispozičné (kompatibilné), špeciálne kryptované, založené na otvorených štandardoch pre bezdrôtové rozhranie a pre šifrovacie metódy, s jedinečným sériovým číslom (SNR). Multifunkčné použitie BČK v dopravných systémoch DPB, a.s. v súlade s požiadavkami na rýchly a vysoko bezpečný prenos dát do existujúcej infraštruktúry.</w:t>
      </w:r>
      <w:ins w:id="3" w:author="Cencerová Lucia" w:date="2024-07-16T07:20:00Z" w16du:dateUtc="2024-07-16T05:20:00Z">
        <w:r w:rsidR="002A00CC">
          <w:rPr>
            <w:rFonts w:ascii="Garamond" w:hAnsi="Garamond" w:cs="Times New Roman"/>
          </w:rPr>
          <w:t xml:space="preserve"> </w:t>
        </w:r>
      </w:ins>
      <w:ins w:id="4" w:author="Cencerová Lucia" w:date="2024-07-16T07:22:00Z" w16du:dateUtc="2024-07-16T05:22:00Z">
        <w:r w:rsidR="002A00CC" w:rsidRPr="002A00CC">
          <w:rPr>
            <w:rFonts w:ascii="Garamond" w:hAnsi="Garamond" w:cs="Times New Roman"/>
          </w:rPr>
          <w:t>Dodávateľ sa zároveň zaväzuje udeliť licenciu na kľúč (kryptovací).</w:t>
        </w:r>
      </w:ins>
    </w:p>
    <w:p w14:paraId="60469131" w14:textId="5970A8B3" w:rsidR="006072C3" w:rsidRPr="005B7244" w:rsidRDefault="006072C3" w:rsidP="006072C3">
      <w:pPr>
        <w:autoSpaceDE w:val="0"/>
        <w:autoSpaceDN w:val="0"/>
        <w:adjustRightInd w:val="0"/>
        <w:spacing w:line="240" w:lineRule="auto"/>
        <w:jc w:val="both"/>
        <w:rPr>
          <w:rFonts w:ascii="Garamond" w:hAnsi="Garamond" w:cs="Times New Roman"/>
        </w:rPr>
      </w:pPr>
      <w:r w:rsidRPr="005B7244">
        <w:rPr>
          <w:rFonts w:ascii="Garamond" w:hAnsi="Garamond" w:cs="Times New Roman"/>
        </w:rPr>
        <w:t xml:space="preserve">Dodávateľ sa zaväzuje dodávať bezkontaktné čipové karty typu MIFIRE DESFIRE EV1, s jednostrannou ofsetovou potlačou 4/0 CMYK </w:t>
      </w:r>
      <w:bookmarkStart w:id="5" w:name="_Hlk485730543"/>
      <w:r w:rsidRPr="005B7244">
        <w:rPr>
          <w:rFonts w:ascii="Garamond" w:hAnsi="Garamond" w:cs="Times New Roman"/>
        </w:rPr>
        <w:t>podľa vizuálu potlače predloženej Objednávateľom</w:t>
      </w:r>
      <w:bookmarkEnd w:id="5"/>
      <w:r w:rsidRPr="005B7244">
        <w:rPr>
          <w:rFonts w:ascii="Garamond" w:hAnsi="Garamond" w:cs="Times New Roman"/>
        </w:rPr>
        <w:t>, vrátane dopravy a poistenia, ktoré slúžia ako nosič predplatných cestovných lístkov a elektronickej peňaženky, pričom ich Objednávateľ môže využiť aj na ďalšie systémy ovládané kartou – prístupový, dochádzkový, stravovací a pod.</w:t>
      </w:r>
    </w:p>
    <w:p w14:paraId="4DFE8755" w14:textId="77777777" w:rsidR="002A00CC" w:rsidRDefault="002A00CC" w:rsidP="006072C3">
      <w:pPr>
        <w:autoSpaceDE w:val="0"/>
        <w:autoSpaceDN w:val="0"/>
        <w:adjustRightInd w:val="0"/>
        <w:spacing w:line="240" w:lineRule="auto"/>
        <w:jc w:val="both"/>
        <w:rPr>
          <w:ins w:id="6" w:author="Cencerová Lucia" w:date="2024-07-16T07:23:00Z" w16du:dateUtc="2024-07-16T05:23:00Z"/>
          <w:rFonts w:ascii="Garamond" w:hAnsi="Garamond" w:cs="Times New Roman"/>
        </w:rPr>
      </w:pPr>
      <w:ins w:id="7" w:author="Cencerová Lucia" w:date="2024-07-16T07:23:00Z" w16du:dateUtc="2024-07-16T05:23:00Z">
        <w:r>
          <w:rPr>
            <w:rFonts w:ascii="Garamond" w:hAnsi="Garamond" w:cs="Times New Roman"/>
          </w:rPr>
          <w:t>M</w:t>
        </w:r>
        <w:r w:rsidRPr="002A00CC">
          <w:rPr>
            <w:rFonts w:ascii="Garamond" w:hAnsi="Garamond" w:cs="Times New Roman"/>
          </w:rPr>
          <w:t>inimálne objednané množstvo: 2 500 kusov</w:t>
        </w:r>
        <w:r>
          <w:rPr>
            <w:rFonts w:ascii="Garamond" w:hAnsi="Garamond" w:cs="Times New Roman"/>
          </w:rPr>
          <w:t>.</w:t>
        </w:r>
      </w:ins>
    </w:p>
    <w:p w14:paraId="0B7C1212" w14:textId="4DC0B639" w:rsidR="002A00CC" w:rsidRPr="005B7244" w:rsidDel="002A00CC" w:rsidRDefault="002A00CC" w:rsidP="006072C3">
      <w:pPr>
        <w:autoSpaceDE w:val="0"/>
        <w:autoSpaceDN w:val="0"/>
        <w:adjustRightInd w:val="0"/>
        <w:spacing w:line="240" w:lineRule="auto"/>
        <w:jc w:val="both"/>
        <w:rPr>
          <w:del w:id="8" w:author="Cencerová Lucia" w:date="2024-07-16T07:23:00Z" w16du:dateUtc="2024-07-16T05:23:00Z"/>
          <w:rFonts w:ascii="Garamond" w:hAnsi="Garamond" w:cs="Times New Roman"/>
        </w:rPr>
      </w:pPr>
      <w:ins w:id="9" w:author="Cencerová Lucia" w:date="2024-07-16T07:23:00Z" w16du:dateUtc="2024-07-16T05:23:00Z">
        <w:r>
          <w:rPr>
            <w:rFonts w:ascii="Garamond" w:hAnsi="Garamond" w:cs="Times New Roman"/>
          </w:rPr>
          <w:t>V</w:t>
        </w:r>
        <w:r w:rsidRPr="002A00CC">
          <w:rPr>
            <w:rFonts w:ascii="Garamond" w:hAnsi="Garamond" w:cs="Times New Roman"/>
          </w:rPr>
          <w:t>izuál potlače záväzný pre 10 000 kusov</w:t>
        </w:r>
        <w:r>
          <w:rPr>
            <w:rFonts w:ascii="Garamond" w:hAnsi="Garamond" w:cs="Times New Roman"/>
          </w:rPr>
          <w:t xml:space="preserve"> BČK.</w:t>
        </w:r>
      </w:ins>
    </w:p>
    <w:p w14:paraId="50EB231A" w14:textId="77777777" w:rsidR="006072C3" w:rsidRPr="005B7244" w:rsidRDefault="006072C3" w:rsidP="006072C3">
      <w:pPr>
        <w:autoSpaceDE w:val="0"/>
        <w:autoSpaceDN w:val="0"/>
        <w:adjustRightInd w:val="0"/>
        <w:spacing w:line="240" w:lineRule="auto"/>
        <w:jc w:val="both"/>
        <w:rPr>
          <w:rFonts w:ascii="Garamond" w:hAnsi="Garamond" w:cs="Times New Roman"/>
        </w:rPr>
      </w:pPr>
      <w:r w:rsidRPr="005B7244">
        <w:rPr>
          <w:rFonts w:ascii="Garamond" w:hAnsi="Garamond" w:cs="Times New Roman"/>
        </w:rPr>
        <w:t>Kľúčové vlastnosti MIFARE DESFire EV1:</w:t>
      </w:r>
    </w:p>
    <w:p w14:paraId="67AE7EC0" w14:textId="77777777"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plne kompatibilný s ISO 14443A 1-4</w:t>
      </w:r>
    </w:p>
    <w:p w14:paraId="2C417194" w14:textId="77777777"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2/4/8 Kbytes EEPROM s rýchlym programovaním</w:t>
      </w:r>
    </w:p>
    <w:p w14:paraId="65AF0ED5" w14:textId="77777777"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bezpečný, vysokorýchlostný príkazový súbor</w:t>
      </w:r>
    </w:p>
    <w:p w14:paraId="07D8F9F1" w14:textId="77777777"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flexibilná súborová štruktúra</w:t>
      </w:r>
    </w:p>
    <w:p w14:paraId="29F94FFE" w14:textId="77777777"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jedinečné seriálové 7 bytové číslo (ISO kaskádová úroveň 2)</w:t>
      </w:r>
    </w:p>
    <w:p w14:paraId="5C7E9B03" w14:textId="77777777"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integrita dát: CRC a načítavanie bitov na fyzickej vrstve</w:t>
      </w:r>
    </w:p>
    <w:p w14:paraId="000DB6D5" w14:textId="77777777"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otvorený DES/2K3DES/3K3DES/AES kryptovací algoritmus ako súčasť hardwaru</w:t>
      </w:r>
    </w:p>
    <w:p w14:paraId="0DF32F7E" w14:textId="6D1514FD" w:rsidR="006072C3" w:rsidRPr="005B7244" w:rsidRDefault="006072C3" w:rsidP="006072C3">
      <w:pPr>
        <w:pStyle w:val="Odsekzoznamu"/>
        <w:numPr>
          <w:ilvl w:val="0"/>
          <w:numId w:val="28"/>
        </w:numPr>
        <w:autoSpaceDE w:val="0"/>
        <w:autoSpaceDN w:val="0"/>
        <w:adjustRightInd w:val="0"/>
        <w:spacing w:after="0" w:line="240" w:lineRule="auto"/>
        <w:contextualSpacing w:val="0"/>
        <w:jc w:val="both"/>
        <w:rPr>
          <w:rFonts w:ascii="Garamond" w:hAnsi="Garamond" w:cs="Times New Roman"/>
        </w:rPr>
      </w:pPr>
      <w:r w:rsidRPr="005B7244">
        <w:rPr>
          <w:rFonts w:ascii="Garamond" w:hAnsi="Garamond" w:cs="Times New Roman"/>
        </w:rPr>
        <w:t>dostupnosť v moduloch MOA4 alebo 8 “ (pílený alebo vytlačený wafer – podľa typu technológie)</w:t>
      </w:r>
      <w:bookmarkEnd w:id="0"/>
    </w:p>
    <w:p w14:paraId="68D2D63F" w14:textId="77777777" w:rsidR="002A00CC" w:rsidRDefault="002A00CC" w:rsidP="006072C3">
      <w:pPr>
        <w:autoSpaceDE w:val="0"/>
        <w:autoSpaceDN w:val="0"/>
        <w:adjustRightInd w:val="0"/>
        <w:spacing w:line="240" w:lineRule="auto"/>
        <w:jc w:val="both"/>
        <w:rPr>
          <w:ins w:id="10" w:author="Cencerová Lucia" w:date="2024-07-16T07:24:00Z" w16du:dateUtc="2024-07-16T05:24:00Z"/>
          <w:rFonts w:ascii="Garamond" w:hAnsi="Garamond"/>
        </w:rPr>
      </w:pPr>
    </w:p>
    <w:p w14:paraId="4571BDAE" w14:textId="1A59F586" w:rsidR="006072C3" w:rsidRDefault="002A00CC" w:rsidP="006072C3">
      <w:pPr>
        <w:autoSpaceDE w:val="0"/>
        <w:autoSpaceDN w:val="0"/>
        <w:adjustRightInd w:val="0"/>
        <w:spacing w:line="240" w:lineRule="auto"/>
        <w:jc w:val="both"/>
        <w:rPr>
          <w:ins w:id="11" w:author="Cencerová Lucia" w:date="2024-07-16T07:24:00Z" w16du:dateUtc="2024-07-16T05:24:00Z"/>
          <w:rFonts w:ascii="Garamond" w:hAnsi="Garamond"/>
        </w:rPr>
      </w:pPr>
      <w:ins w:id="12" w:author="Cencerová Lucia" w:date="2024-07-16T07:24:00Z" w16du:dateUtc="2024-07-16T05:24:00Z">
        <w:r w:rsidRPr="002A00CC">
          <w:rPr>
            <w:rFonts w:ascii="Garamond" w:hAnsi="Garamond"/>
          </w:rPr>
          <w:t>Dodacia lehota: 30 dní odo dňa objednávky</w:t>
        </w:r>
        <w:r>
          <w:rPr>
            <w:rFonts w:ascii="Garamond" w:hAnsi="Garamond"/>
          </w:rPr>
          <w:t>.</w:t>
        </w:r>
      </w:ins>
    </w:p>
    <w:p w14:paraId="528A7E85" w14:textId="70D19BC7" w:rsidR="002A00CC" w:rsidRPr="005B7244" w:rsidRDefault="002A00CC" w:rsidP="006072C3">
      <w:pPr>
        <w:autoSpaceDE w:val="0"/>
        <w:autoSpaceDN w:val="0"/>
        <w:adjustRightInd w:val="0"/>
        <w:spacing w:line="240" w:lineRule="auto"/>
        <w:jc w:val="both"/>
        <w:rPr>
          <w:rFonts w:ascii="Garamond" w:hAnsi="Garamond"/>
        </w:rPr>
      </w:pPr>
      <w:ins w:id="13" w:author="Cencerová Lucia" w:date="2024-07-16T07:25:00Z" w16du:dateUtc="2024-07-16T05:25:00Z">
        <w:r w:rsidRPr="002A00CC">
          <w:rPr>
            <w:rFonts w:ascii="Garamond" w:hAnsi="Garamond"/>
          </w:rPr>
          <w:t>Miesto dodania: Olejkárska 1, 814 52 Bratislava, Oddelenie tarifných služieb</w:t>
        </w:r>
        <w:r>
          <w:rPr>
            <w:rFonts w:ascii="Garamond" w:hAnsi="Garamond"/>
          </w:rPr>
          <w:t>.</w:t>
        </w:r>
      </w:ins>
    </w:p>
    <w:p w14:paraId="37868BEF" w14:textId="77777777" w:rsidR="006072C3" w:rsidRPr="005B7244" w:rsidRDefault="006072C3" w:rsidP="006072C3">
      <w:pPr>
        <w:autoSpaceDE w:val="0"/>
        <w:autoSpaceDN w:val="0"/>
        <w:adjustRightInd w:val="0"/>
        <w:spacing w:line="240" w:lineRule="auto"/>
        <w:jc w:val="both"/>
        <w:rPr>
          <w:rFonts w:ascii="Garamond" w:hAnsi="Garamond" w:cs="Times New Roman"/>
        </w:rPr>
      </w:pPr>
      <w:r w:rsidRPr="005B7244">
        <w:rPr>
          <w:rFonts w:ascii="Garamond" w:hAnsi="Garamond" w:cs="Times New Roman"/>
        </w:rPr>
        <w:t>Podrobné požadované technické parametre sú uvedené nižšie v bode č. 1 a v bode č. 2.</w:t>
      </w:r>
    </w:p>
    <w:p w14:paraId="1C81067C" w14:textId="77777777" w:rsidR="006072C3" w:rsidRPr="005B7244" w:rsidRDefault="006072C3" w:rsidP="005B7244">
      <w:pPr>
        <w:rPr>
          <w:rFonts w:ascii="Garamond" w:hAnsi="Garamond"/>
        </w:rPr>
      </w:pPr>
    </w:p>
    <w:p w14:paraId="1CE27780" w14:textId="77777777" w:rsidR="006072C3" w:rsidRPr="005B7244" w:rsidRDefault="006072C3" w:rsidP="006072C3">
      <w:pPr>
        <w:pStyle w:val="Odsekzoznamu"/>
        <w:numPr>
          <w:ilvl w:val="0"/>
          <w:numId w:val="27"/>
        </w:numPr>
        <w:spacing w:after="0" w:line="276" w:lineRule="auto"/>
        <w:jc w:val="center"/>
        <w:rPr>
          <w:rFonts w:ascii="Garamond" w:hAnsi="Garamond" w:cs="Times New Roman"/>
          <w:b/>
        </w:rPr>
      </w:pPr>
      <w:r w:rsidRPr="005B7244">
        <w:rPr>
          <w:rFonts w:ascii="Garamond" w:hAnsi="Garamond" w:cs="Times New Roman"/>
          <w:b/>
        </w:rPr>
        <w:t xml:space="preserve">Čipová karta Mifare DESFire EV1 </w:t>
      </w:r>
    </w:p>
    <w:p w14:paraId="370F22AC" w14:textId="77777777" w:rsidR="006072C3" w:rsidRPr="005B7244" w:rsidRDefault="006072C3" w:rsidP="006072C3">
      <w:pPr>
        <w:jc w:val="both"/>
        <w:rPr>
          <w:rFonts w:ascii="Garamond" w:hAnsi="Garamond" w:cs="Times New Roman"/>
        </w:rPr>
      </w:pPr>
    </w:p>
    <w:p w14:paraId="5AB1EAA9" w14:textId="264CAFE4" w:rsidR="006072C3" w:rsidRPr="005B7244" w:rsidRDefault="006072C3" w:rsidP="006072C3">
      <w:pPr>
        <w:jc w:val="both"/>
        <w:rPr>
          <w:rFonts w:ascii="Garamond" w:hAnsi="Garamond" w:cs="Times New Roman"/>
        </w:rPr>
      </w:pPr>
      <w:r w:rsidRPr="005B7244">
        <w:rPr>
          <w:rFonts w:ascii="Garamond" w:hAnsi="Garamond" w:cs="Times New Roman"/>
        </w:rPr>
        <w:t xml:space="preserve">Bezkontaktná čipová karta MF3 IC D41 (obchodný názov MIFARE DESFire EV1 4 kB) je určená pre poskytovateľov, ktorí chcú kombinovať a podporovať viac aplikácií na jednej bezkontaktnej inteligentnej karte. Je plne v súlade s požiadavky na rýchly a bezpečný prenos údajov, flexibilnú organizáciu pamäte a interoperabilitu s existujúcou infraštruktúrou. </w:t>
      </w:r>
    </w:p>
    <w:p w14:paraId="76844EDA" w14:textId="77777777" w:rsidR="006072C3" w:rsidRPr="005B7244" w:rsidRDefault="006072C3" w:rsidP="006072C3">
      <w:pPr>
        <w:jc w:val="both"/>
        <w:rPr>
          <w:rFonts w:ascii="Garamond" w:hAnsi="Garamond" w:cs="Times New Roman"/>
        </w:rPr>
      </w:pPr>
    </w:p>
    <w:p w14:paraId="4CD1EBE5" w14:textId="77777777" w:rsidR="006072C3" w:rsidRPr="005B7244" w:rsidRDefault="006072C3" w:rsidP="006072C3">
      <w:pPr>
        <w:jc w:val="both"/>
        <w:rPr>
          <w:rFonts w:ascii="Garamond" w:hAnsi="Garamond" w:cs="Times New Roman"/>
        </w:rPr>
      </w:pPr>
      <w:r w:rsidRPr="005B7244">
        <w:rPr>
          <w:rFonts w:ascii="Garamond" w:hAnsi="Garamond" w:cs="Times New Roman"/>
        </w:rPr>
        <w:t xml:space="preserve">Bezkontaktná čipová karta MIFARE DESFire EV1 je vhodná pre rýchle a bezpečné riešenia v oblasti </w:t>
      </w:r>
    </w:p>
    <w:p w14:paraId="2C537CD8"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moderná verejná doprava </w:t>
      </w:r>
    </w:p>
    <w:p w14:paraId="19E93D58"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prístupové systémy </w:t>
      </w:r>
    </w:p>
    <w:p w14:paraId="23E30867"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verejná správa </w:t>
      </w:r>
    </w:p>
    <w:p w14:paraId="57C60A12"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lastRenderedPageBreak/>
        <w:t xml:space="preserve">mikroplatby v uzavretom platobnom systéme </w:t>
      </w:r>
    </w:p>
    <w:p w14:paraId="637D2649"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vernostné systémy </w:t>
      </w:r>
    </w:p>
    <w:p w14:paraId="53329EE0" w14:textId="77777777" w:rsidR="006072C3" w:rsidRDefault="006072C3" w:rsidP="006072C3">
      <w:pPr>
        <w:jc w:val="both"/>
        <w:rPr>
          <w:rFonts w:ascii="Garamond" w:hAnsi="Garamond" w:cs="Times New Roman"/>
        </w:rPr>
      </w:pPr>
    </w:p>
    <w:p w14:paraId="3532D8B1" w14:textId="77777777" w:rsidR="00CB5558" w:rsidRPr="005B7244" w:rsidRDefault="00CB5558" w:rsidP="006072C3">
      <w:pPr>
        <w:jc w:val="both"/>
        <w:rPr>
          <w:rFonts w:ascii="Garamond" w:hAnsi="Garamond" w:cs="Times New Roman"/>
        </w:rPr>
      </w:pPr>
    </w:p>
    <w:p w14:paraId="7FF55709" w14:textId="5CD31C47" w:rsidR="006072C3" w:rsidRPr="005B7244" w:rsidRDefault="006072C3" w:rsidP="006072C3">
      <w:pPr>
        <w:jc w:val="both"/>
        <w:rPr>
          <w:rFonts w:ascii="Garamond" w:hAnsi="Garamond" w:cs="Times New Roman"/>
        </w:rPr>
      </w:pPr>
      <w:r w:rsidRPr="005B7244">
        <w:rPr>
          <w:rFonts w:ascii="Garamond" w:hAnsi="Garamond" w:cs="Times New Roman"/>
        </w:rPr>
        <w:t xml:space="preserve">Základné vlastnosti karty MIFARE DESFire EV1 </w:t>
      </w:r>
    </w:p>
    <w:p w14:paraId="0218E6FD"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Pamäť </w:t>
      </w:r>
    </w:p>
    <w:p w14:paraId="10622EFC"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 xml:space="preserve">veľkosť EEPROM [Byte] </w:t>
      </w:r>
    </w:p>
    <w:p w14:paraId="21B1406F" w14:textId="77777777" w:rsidR="006072C3" w:rsidRPr="005B7244" w:rsidRDefault="006072C3" w:rsidP="006072C3">
      <w:pPr>
        <w:numPr>
          <w:ilvl w:val="2"/>
          <w:numId w:val="26"/>
        </w:numPr>
        <w:spacing w:after="0" w:line="276" w:lineRule="auto"/>
        <w:jc w:val="both"/>
        <w:rPr>
          <w:rFonts w:ascii="Garamond" w:hAnsi="Garamond" w:cs="Times New Roman"/>
        </w:rPr>
      </w:pPr>
      <w:r w:rsidRPr="005B7244">
        <w:rPr>
          <w:rFonts w:ascii="Garamond" w:hAnsi="Garamond" w:cs="Times New Roman"/>
        </w:rPr>
        <w:t>MF3 IC D41</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4096 </w:t>
      </w:r>
    </w:p>
    <w:p w14:paraId="2801A65C"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počet zápisových cyklov</w:t>
      </w:r>
      <w:r w:rsidRPr="005B7244">
        <w:rPr>
          <w:rFonts w:ascii="Garamond" w:hAnsi="Garamond" w:cs="Times New Roman"/>
        </w:rPr>
        <w:tab/>
      </w:r>
      <w:r w:rsidRPr="005B7244">
        <w:rPr>
          <w:rFonts w:ascii="Garamond" w:hAnsi="Garamond" w:cs="Times New Roman"/>
        </w:rPr>
        <w:tab/>
        <w:t xml:space="preserve">500 000 </w:t>
      </w:r>
    </w:p>
    <w:p w14:paraId="6257EE90"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doba uchovania dát [roky]</w:t>
      </w:r>
      <w:r w:rsidRPr="005B7244">
        <w:rPr>
          <w:rFonts w:ascii="Garamond" w:hAnsi="Garamond" w:cs="Times New Roman"/>
        </w:rPr>
        <w:tab/>
      </w:r>
      <w:r w:rsidRPr="005B7244">
        <w:rPr>
          <w:rFonts w:ascii="Garamond" w:hAnsi="Garamond" w:cs="Times New Roman"/>
        </w:rPr>
        <w:tab/>
        <w:t xml:space="preserve">10 </w:t>
      </w:r>
    </w:p>
    <w:p w14:paraId="6267EDAA" w14:textId="77777777" w:rsidR="006072C3" w:rsidRPr="005B7244" w:rsidRDefault="006072C3" w:rsidP="006072C3">
      <w:pPr>
        <w:ind w:left="1440"/>
        <w:jc w:val="both"/>
        <w:rPr>
          <w:rFonts w:ascii="Garamond" w:hAnsi="Garamond" w:cs="Times New Roman"/>
        </w:rPr>
      </w:pPr>
    </w:p>
    <w:p w14:paraId="48158D6A"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Organizácia pamäte </w:t>
      </w:r>
    </w:p>
    <w:p w14:paraId="7DDF029B"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organizácia pamäte</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flexibilný súborový systém </w:t>
      </w:r>
    </w:p>
    <w:p w14:paraId="6F73F21C"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počet aplikácií</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max 28 </w:t>
      </w:r>
    </w:p>
    <w:p w14:paraId="4E1C1B79"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počet súborov v aplikácii</w:t>
      </w:r>
      <w:r w:rsidRPr="005B7244">
        <w:rPr>
          <w:rFonts w:ascii="Garamond" w:hAnsi="Garamond" w:cs="Times New Roman"/>
        </w:rPr>
        <w:tab/>
      </w:r>
      <w:r w:rsidRPr="005B7244">
        <w:rPr>
          <w:rFonts w:ascii="Garamond" w:hAnsi="Garamond" w:cs="Times New Roman"/>
        </w:rPr>
        <w:tab/>
        <w:t xml:space="preserve">max 32 </w:t>
      </w:r>
    </w:p>
    <w:p w14:paraId="2756E22D"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typy súborov</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štandardný, záložný, hodnotový, lineárny, cyklický </w:t>
      </w:r>
    </w:p>
    <w:p w14:paraId="4B2F9D6E"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identifikátor aplikácie</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3 byte AID </w:t>
      </w:r>
    </w:p>
    <w:p w14:paraId="7CB770EE" w14:textId="77777777" w:rsidR="006072C3" w:rsidRPr="005B7244" w:rsidRDefault="006072C3" w:rsidP="006072C3">
      <w:pPr>
        <w:ind w:left="1440"/>
        <w:jc w:val="both"/>
        <w:rPr>
          <w:rFonts w:ascii="Garamond" w:hAnsi="Garamond" w:cs="Times New Roman"/>
        </w:rPr>
      </w:pPr>
    </w:p>
    <w:p w14:paraId="247450DA"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RF interface </w:t>
      </w:r>
    </w:p>
    <w:p w14:paraId="1D4E6E60"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prenos dát</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bezkontaktný prenos </w:t>
      </w:r>
    </w:p>
    <w:p w14:paraId="64ED0EAC"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napájanie</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RF pole antény čítačky (bez batérie) </w:t>
      </w:r>
    </w:p>
    <w:p w14:paraId="7558C65B"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protokol</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ISO/IEC 14443A-4 </w:t>
      </w:r>
    </w:p>
    <w:p w14:paraId="69BE8425"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frekvencia [MHz]</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13,56 </w:t>
      </w:r>
    </w:p>
    <w:p w14:paraId="4CE07FA5"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komunikačná rýchlosť [kbit/s]</w:t>
      </w:r>
      <w:r w:rsidRPr="005B7244">
        <w:rPr>
          <w:rFonts w:ascii="Garamond" w:hAnsi="Garamond" w:cs="Times New Roman"/>
        </w:rPr>
        <w:tab/>
      </w:r>
      <w:r w:rsidRPr="005B7244">
        <w:rPr>
          <w:rFonts w:ascii="Garamond" w:hAnsi="Garamond" w:cs="Times New Roman"/>
        </w:rPr>
        <w:tab/>
        <w:t xml:space="preserve">106, 212, 424, 848 </w:t>
      </w:r>
    </w:p>
    <w:p w14:paraId="5B8DAE9D" w14:textId="77777777" w:rsidR="006072C3" w:rsidRPr="005B7244" w:rsidRDefault="006072C3" w:rsidP="006072C3">
      <w:pPr>
        <w:numPr>
          <w:ilvl w:val="1"/>
          <w:numId w:val="26"/>
        </w:numPr>
        <w:spacing w:after="0" w:line="276" w:lineRule="auto"/>
        <w:rPr>
          <w:rFonts w:ascii="Garamond" w:hAnsi="Garamond" w:cs="Times New Roman"/>
        </w:rPr>
      </w:pPr>
      <w:r w:rsidRPr="005B7244">
        <w:rPr>
          <w:rFonts w:ascii="Garamond" w:hAnsi="Garamond" w:cs="Times New Roman"/>
        </w:rPr>
        <w:t>komunikačná vzdialenosť [mm]</w:t>
      </w:r>
      <w:r w:rsidRPr="005B7244">
        <w:rPr>
          <w:rFonts w:ascii="Garamond" w:hAnsi="Garamond" w:cs="Times New Roman"/>
        </w:rPr>
        <w:tab/>
        <w:t xml:space="preserve">do 100 </w:t>
      </w:r>
    </w:p>
    <w:p w14:paraId="6570966C" w14:textId="77777777" w:rsidR="006072C3" w:rsidRPr="005B7244" w:rsidRDefault="006072C3" w:rsidP="006072C3">
      <w:pPr>
        <w:ind w:left="1440"/>
        <w:rPr>
          <w:rFonts w:ascii="Garamond" w:hAnsi="Garamond" w:cs="Times New Roman"/>
        </w:rPr>
      </w:pPr>
    </w:p>
    <w:p w14:paraId="2B47A1D3"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Práca s dátami </w:t>
      </w:r>
    </w:p>
    <w:p w14:paraId="7617E767"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autentifikácia</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vzájomná autentifikácia </w:t>
      </w:r>
    </w:p>
    <w:p w14:paraId="0E154CC3"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antikolízny mechanizmus</w:t>
      </w:r>
      <w:r w:rsidRPr="005B7244">
        <w:rPr>
          <w:rFonts w:ascii="Garamond" w:hAnsi="Garamond" w:cs="Times New Roman"/>
        </w:rPr>
        <w:tab/>
      </w:r>
      <w:r w:rsidRPr="005B7244">
        <w:rPr>
          <w:rFonts w:ascii="Garamond" w:hAnsi="Garamond" w:cs="Times New Roman"/>
        </w:rPr>
        <w:tab/>
        <w:t xml:space="preserve">áno </w:t>
      </w:r>
    </w:p>
    <w:p w14:paraId="622E8F82"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integrita dát</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16/32 bit CRC na fyzickej vrstve </w:t>
      </w:r>
    </w:p>
    <w:p w14:paraId="2F4450AF"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protokol</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ISO/IEC 7816-3 APDU </w:t>
      </w:r>
    </w:p>
    <w:p w14:paraId="6AD816F9"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príkazy</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ISO/IEC 7816-4 </w:t>
      </w:r>
    </w:p>
    <w:p w14:paraId="7EF640A5"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transakčnosť operácii s dátami</w:t>
      </w:r>
      <w:r w:rsidRPr="005B7244">
        <w:rPr>
          <w:rFonts w:ascii="Garamond" w:hAnsi="Garamond" w:cs="Times New Roman"/>
        </w:rPr>
        <w:tab/>
      </w:r>
      <w:r w:rsidRPr="005B7244">
        <w:rPr>
          <w:rFonts w:ascii="Garamond" w:hAnsi="Garamond" w:cs="Times New Roman"/>
        </w:rPr>
        <w:tab/>
        <w:t xml:space="preserve">áno </w:t>
      </w:r>
    </w:p>
    <w:p w14:paraId="481AF340" w14:textId="77777777" w:rsidR="006072C3" w:rsidRPr="005B7244" w:rsidRDefault="006072C3" w:rsidP="006072C3">
      <w:pPr>
        <w:ind w:left="1440"/>
        <w:jc w:val="both"/>
        <w:rPr>
          <w:rFonts w:ascii="Garamond" w:hAnsi="Garamond" w:cs="Times New Roman"/>
        </w:rPr>
      </w:pPr>
    </w:p>
    <w:p w14:paraId="4CF2BB16"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Bezpečnosť </w:t>
      </w:r>
    </w:p>
    <w:p w14:paraId="170016DB"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jedinečné výrobné číslo [Byte]</w:t>
      </w:r>
      <w:r w:rsidRPr="005B7244">
        <w:rPr>
          <w:rFonts w:ascii="Garamond" w:hAnsi="Garamond" w:cs="Times New Roman"/>
        </w:rPr>
        <w:tab/>
      </w:r>
      <w:r w:rsidRPr="005B7244">
        <w:rPr>
          <w:rFonts w:ascii="Garamond" w:hAnsi="Garamond" w:cs="Times New Roman"/>
        </w:rPr>
        <w:tab/>
        <w:t xml:space="preserve">7 </w:t>
      </w:r>
    </w:p>
    <w:p w14:paraId="79799D8E"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možnosť použiť náhodné ID</w:t>
      </w:r>
      <w:r w:rsidRPr="005B7244">
        <w:rPr>
          <w:rFonts w:ascii="Garamond" w:hAnsi="Garamond" w:cs="Times New Roman"/>
        </w:rPr>
        <w:tab/>
      </w:r>
      <w:r w:rsidRPr="005B7244">
        <w:rPr>
          <w:rFonts w:ascii="Garamond" w:hAnsi="Garamond" w:cs="Times New Roman"/>
        </w:rPr>
        <w:tab/>
        <w:t xml:space="preserve">áno </w:t>
      </w:r>
    </w:p>
    <w:p w14:paraId="499E5429"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vzájomná trojcestná autentifikácia</w:t>
      </w:r>
      <w:r w:rsidRPr="005B7244">
        <w:rPr>
          <w:rFonts w:ascii="Garamond" w:hAnsi="Garamond" w:cs="Times New Roman"/>
        </w:rPr>
        <w:tab/>
        <w:t xml:space="preserve">áno </w:t>
      </w:r>
    </w:p>
    <w:p w14:paraId="5A0F813C"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autentifikácia podľa ISO/IEC 7816-4</w:t>
      </w:r>
      <w:r w:rsidRPr="005B7244">
        <w:rPr>
          <w:rFonts w:ascii="Garamond" w:hAnsi="Garamond" w:cs="Times New Roman"/>
        </w:rPr>
        <w:tab/>
        <w:t xml:space="preserve">áno </w:t>
      </w:r>
    </w:p>
    <w:p w14:paraId="1FDDBA8F"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generátor náhodných čísiel</w:t>
      </w:r>
      <w:r w:rsidRPr="005B7244">
        <w:rPr>
          <w:rFonts w:ascii="Garamond" w:hAnsi="Garamond" w:cs="Times New Roman"/>
        </w:rPr>
        <w:tab/>
      </w:r>
      <w:r w:rsidRPr="005B7244">
        <w:rPr>
          <w:rFonts w:ascii="Garamond" w:hAnsi="Garamond" w:cs="Times New Roman"/>
        </w:rPr>
        <w:tab/>
        <w:t xml:space="preserve">áno </w:t>
      </w:r>
    </w:p>
    <w:p w14:paraId="184AB8AC"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prístupové kľúče</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1 master kľúč karty </w:t>
      </w:r>
    </w:p>
    <w:p w14:paraId="059B6538" w14:textId="77777777" w:rsidR="006072C3" w:rsidRPr="005B7244" w:rsidRDefault="006072C3" w:rsidP="006072C3">
      <w:pPr>
        <w:ind w:left="4248" w:firstLine="708"/>
        <w:jc w:val="both"/>
        <w:rPr>
          <w:rFonts w:ascii="Garamond" w:hAnsi="Garamond" w:cs="Times New Roman"/>
        </w:rPr>
      </w:pPr>
      <w:r w:rsidRPr="005B7244">
        <w:rPr>
          <w:rFonts w:ascii="Garamond" w:hAnsi="Garamond" w:cs="Times New Roman"/>
        </w:rPr>
        <w:t xml:space="preserve">max 14 kľúčov pre aplikáciu </w:t>
      </w:r>
    </w:p>
    <w:p w14:paraId="3586DACE"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prístupové práva</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nastaviteľné pre každý súbor </w:t>
      </w:r>
    </w:p>
    <w:p w14:paraId="1184D2ED"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DES/2K3DES/3K3DES</w:t>
      </w:r>
      <w:r w:rsidRPr="005B7244">
        <w:rPr>
          <w:rFonts w:ascii="Garamond" w:hAnsi="Garamond" w:cs="Times New Roman"/>
        </w:rPr>
        <w:tab/>
      </w:r>
      <w:r w:rsidRPr="005B7244">
        <w:rPr>
          <w:rFonts w:ascii="Garamond" w:hAnsi="Garamond" w:cs="Times New Roman"/>
        </w:rPr>
        <w:tab/>
        <w:t xml:space="preserve">HW koprocesor </w:t>
      </w:r>
    </w:p>
    <w:p w14:paraId="2F9C8984"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AES</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 xml:space="preserve">HW koprocesor </w:t>
      </w:r>
    </w:p>
    <w:p w14:paraId="2354685E" w14:textId="77777777" w:rsidR="006072C3" w:rsidRPr="005B7244" w:rsidRDefault="006072C3" w:rsidP="006072C3">
      <w:pPr>
        <w:ind w:left="1440"/>
        <w:jc w:val="both"/>
        <w:rPr>
          <w:rFonts w:ascii="Garamond" w:hAnsi="Garamond" w:cs="Times New Roman"/>
        </w:rPr>
      </w:pPr>
    </w:p>
    <w:p w14:paraId="7834A8B3"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lastRenderedPageBreak/>
        <w:t xml:space="preserve">Certifikácia </w:t>
      </w:r>
    </w:p>
    <w:p w14:paraId="1738D0F8" w14:textId="77777777" w:rsidR="006072C3" w:rsidRPr="005B7244" w:rsidRDefault="006072C3" w:rsidP="006072C3">
      <w:pPr>
        <w:numPr>
          <w:ilvl w:val="1"/>
          <w:numId w:val="26"/>
        </w:numPr>
        <w:spacing w:after="0" w:line="276" w:lineRule="auto"/>
        <w:jc w:val="both"/>
        <w:rPr>
          <w:rFonts w:ascii="Garamond" w:hAnsi="Garamond" w:cs="Times New Roman"/>
        </w:rPr>
      </w:pPr>
      <w:r w:rsidRPr="005B7244">
        <w:rPr>
          <w:rFonts w:ascii="Garamond" w:hAnsi="Garamond" w:cs="Times New Roman"/>
        </w:rPr>
        <w:t>certifikácia</w:t>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r>
      <w:r w:rsidRPr="005B7244">
        <w:rPr>
          <w:rFonts w:ascii="Garamond" w:hAnsi="Garamond" w:cs="Times New Roman"/>
        </w:rPr>
        <w:tab/>
        <w:t>CC EAL 4+</w:t>
      </w:r>
    </w:p>
    <w:p w14:paraId="79B569F8" w14:textId="77777777" w:rsidR="006072C3" w:rsidRDefault="006072C3" w:rsidP="006072C3">
      <w:pPr>
        <w:ind w:left="1440"/>
        <w:jc w:val="both"/>
        <w:rPr>
          <w:rFonts w:ascii="Garamond" w:hAnsi="Garamond" w:cs="Times New Roman"/>
        </w:rPr>
      </w:pPr>
    </w:p>
    <w:p w14:paraId="70FA5496" w14:textId="77777777" w:rsidR="005B7244" w:rsidRDefault="005B7244" w:rsidP="006072C3">
      <w:pPr>
        <w:ind w:left="1440"/>
        <w:jc w:val="both"/>
        <w:rPr>
          <w:rFonts w:ascii="Garamond" w:hAnsi="Garamond" w:cs="Times New Roman"/>
        </w:rPr>
      </w:pPr>
    </w:p>
    <w:p w14:paraId="692A41B1" w14:textId="77777777" w:rsidR="005B7244" w:rsidRPr="005B7244" w:rsidRDefault="005B7244" w:rsidP="006072C3">
      <w:pPr>
        <w:ind w:left="1440"/>
        <w:jc w:val="both"/>
        <w:rPr>
          <w:rFonts w:ascii="Garamond" w:hAnsi="Garamond" w:cs="Times New Roman"/>
        </w:rPr>
      </w:pPr>
    </w:p>
    <w:p w14:paraId="3FAF51EB" w14:textId="77777777" w:rsidR="006072C3" w:rsidRPr="005B7244" w:rsidRDefault="006072C3" w:rsidP="006072C3">
      <w:pPr>
        <w:pStyle w:val="Odsekzoznamu"/>
        <w:numPr>
          <w:ilvl w:val="0"/>
          <w:numId w:val="27"/>
        </w:numPr>
        <w:spacing w:after="0" w:line="276" w:lineRule="auto"/>
        <w:jc w:val="center"/>
        <w:rPr>
          <w:rFonts w:ascii="Garamond" w:hAnsi="Garamond" w:cs="Times New Roman"/>
          <w:b/>
        </w:rPr>
      </w:pPr>
      <w:r w:rsidRPr="005B7244">
        <w:rPr>
          <w:rFonts w:ascii="Garamond" w:hAnsi="Garamond" w:cs="Times New Roman"/>
          <w:b/>
        </w:rPr>
        <w:t xml:space="preserve">Inicializácia čipovej karty Mifare DESFire EV1 </w:t>
      </w:r>
    </w:p>
    <w:p w14:paraId="43E683E8" w14:textId="77777777" w:rsidR="006072C3" w:rsidRPr="005B7244" w:rsidRDefault="006072C3" w:rsidP="006072C3">
      <w:pPr>
        <w:jc w:val="both"/>
        <w:rPr>
          <w:rFonts w:ascii="Garamond" w:hAnsi="Garamond" w:cs="Times New Roman"/>
        </w:rPr>
      </w:pPr>
    </w:p>
    <w:p w14:paraId="7D5F2575" w14:textId="77777777" w:rsidR="006072C3" w:rsidRPr="005B7244" w:rsidRDefault="006072C3" w:rsidP="006072C3">
      <w:pPr>
        <w:jc w:val="both"/>
        <w:rPr>
          <w:rFonts w:ascii="Garamond" w:hAnsi="Garamond" w:cs="Times New Roman"/>
        </w:rPr>
      </w:pPr>
      <w:r w:rsidRPr="005B7244">
        <w:rPr>
          <w:rFonts w:ascii="Garamond" w:hAnsi="Garamond" w:cs="Times New Roman"/>
          <w:b/>
        </w:rPr>
        <w:t xml:space="preserve">Inicializácia kariet </w:t>
      </w:r>
      <w:r w:rsidRPr="005B7244">
        <w:rPr>
          <w:rFonts w:ascii="Garamond" w:hAnsi="Garamond" w:cs="Times New Roman"/>
        </w:rPr>
        <w:t xml:space="preserve">je vytvorenie aplikácií na čipovej karte (vrátane dopravnej aplikácie) a ich zabezpečenie proti zneužitiu, proces nastavenia počiatočných hodnôt a otestovanie funkčnosti čipovej karty. Ide o proces nevyhnutný pre elektronickú autorizáciu držiteľa karty a pre použitie čipových kariet v akceptačných zariadeniach vydavateľa karty a dopravcu. </w:t>
      </w:r>
    </w:p>
    <w:p w14:paraId="462CF2F6" w14:textId="77777777" w:rsidR="006072C3" w:rsidRPr="005B7244" w:rsidRDefault="006072C3" w:rsidP="006072C3">
      <w:pPr>
        <w:jc w:val="both"/>
        <w:rPr>
          <w:rFonts w:ascii="Garamond" w:hAnsi="Garamond" w:cs="Times New Roman"/>
        </w:rPr>
      </w:pPr>
      <w:r w:rsidRPr="005B7244">
        <w:rPr>
          <w:rFonts w:ascii="Garamond" w:hAnsi="Garamond" w:cs="Times New Roman"/>
          <w:b/>
        </w:rPr>
        <w:t>Kľúč</w:t>
      </w:r>
      <w:r w:rsidRPr="005B7244">
        <w:rPr>
          <w:rFonts w:ascii="Garamond" w:hAnsi="Garamond" w:cs="Times New Roman"/>
        </w:rPr>
        <w:t xml:space="preserve"> je dátová štruktúra (dáta a algoritmus), ktorá slúži na zabezpečenie elektronických dát na karte voči neoprávnenému použitiu. Kľúče sa na kartu nahrávajú v procese inicializácie kariet. </w:t>
      </w:r>
    </w:p>
    <w:p w14:paraId="4571B224" w14:textId="77777777" w:rsidR="006072C3" w:rsidRPr="005B7244" w:rsidRDefault="006072C3" w:rsidP="006072C3">
      <w:pPr>
        <w:jc w:val="both"/>
        <w:rPr>
          <w:rFonts w:ascii="Garamond" w:hAnsi="Garamond" w:cs="Times New Roman"/>
          <w:b/>
        </w:rPr>
      </w:pPr>
      <w:r w:rsidRPr="005B7244">
        <w:rPr>
          <w:rFonts w:ascii="Garamond" w:hAnsi="Garamond" w:cs="Times New Roman"/>
          <w:b/>
        </w:rPr>
        <w:t xml:space="preserve">Prístupový kľúč </w:t>
      </w:r>
      <w:r w:rsidRPr="005B7244">
        <w:rPr>
          <w:rFonts w:ascii="Garamond" w:hAnsi="Garamond" w:cs="Times New Roman"/>
        </w:rPr>
        <w:t xml:space="preserve">je kľúč, ktorý umožňuje autentifikáciu pre čítanie a/alebo zápis dát na kartu. </w:t>
      </w:r>
    </w:p>
    <w:p w14:paraId="35CBE2B3" w14:textId="77777777" w:rsidR="006072C3" w:rsidRPr="005B7244" w:rsidRDefault="006072C3" w:rsidP="006072C3">
      <w:pPr>
        <w:jc w:val="both"/>
        <w:rPr>
          <w:rFonts w:ascii="Garamond" w:hAnsi="Garamond" w:cs="Times New Roman"/>
          <w:b/>
        </w:rPr>
      </w:pPr>
      <w:r w:rsidRPr="005B7244">
        <w:rPr>
          <w:rFonts w:ascii="Garamond" w:hAnsi="Garamond" w:cs="Times New Roman"/>
          <w:b/>
        </w:rPr>
        <w:t xml:space="preserve">Šifrovací kľúč </w:t>
      </w:r>
      <w:r w:rsidRPr="005B7244">
        <w:rPr>
          <w:rFonts w:ascii="Garamond" w:hAnsi="Garamond" w:cs="Times New Roman"/>
        </w:rPr>
        <w:t>je kľúč, ktorý umožňuje šifrovať dáta, ktoré sa zapisujú na kartu a dešifrovať dáta, ktoré sa vyčítajú z karty.</w:t>
      </w:r>
    </w:p>
    <w:p w14:paraId="69C4BBC6" w14:textId="77777777" w:rsidR="006072C3" w:rsidRPr="005B7244" w:rsidRDefault="006072C3" w:rsidP="006072C3">
      <w:pPr>
        <w:jc w:val="both"/>
        <w:rPr>
          <w:rFonts w:ascii="Garamond" w:hAnsi="Garamond" w:cs="Times New Roman"/>
          <w:b/>
        </w:rPr>
      </w:pPr>
      <w:r w:rsidRPr="005B7244">
        <w:rPr>
          <w:rFonts w:ascii="Garamond" w:hAnsi="Garamond" w:cs="Times New Roman"/>
          <w:b/>
        </w:rPr>
        <w:t xml:space="preserve">Podpisovací kľúč </w:t>
      </w:r>
      <w:r w:rsidRPr="005B7244">
        <w:rPr>
          <w:rFonts w:ascii="Garamond" w:hAnsi="Garamond" w:cs="Times New Roman"/>
        </w:rPr>
        <w:t xml:space="preserve">je kľúč, ktorý umožňuje podpísať dáta, ktoré sa zapisujú na kartu a overiť podpis dát, ktoré sa vyčítajú z karty. </w:t>
      </w:r>
    </w:p>
    <w:p w14:paraId="3B649776" w14:textId="77777777" w:rsidR="006072C3" w:rsidRPr="005B7244" w:rsidRDefault="006072C3" w:rsidP="006072C3">
      <w:pPr>
        <w:jc w:val="both"/>
        <w:rPr>
          <w:rFonts w:ascii="Garamond" w:hAnsi="Garamond" w:cs="Times New Roman"/>
        </w:rPr>
      </w:pPr>
      <w:r w:rsidRPr="005B7244">
        <w:rPr>
          <w:rFonts w:ascii="Garamond" w:hAnsi="Garamond" w:cs="Times New Roman"/>
          <w:b/>
        </w:rPr>
        <w:t>Kryptografická operácia</w:t>
      </w:r>
      <w:r w:rsidRPr="005B7244">
        <w:rPr>
          <w:rFonts w:ascii="Garamond" w:hAnsi="Garamond" w:cs="Times New Roman"/>
        </w:rPr>
        <w:t xml:space="preserve"> je operácia šifrovania, dešifrovania, autentifikácia, podpisovanie, overovanie podpisu, generovanie kľúčov a pod. </w:t>
      </w:r>
    </w:p>
    <w:p w14:paraId="1D135F5D" w14:textId="77777777" w:rsidR="006072C3" w:rsidRPr="005B7244" w:rsidRDefault="006072C3" w:rsidP="006072C3">
      <w:pPr>
        <w:jc w:val="both"/>
        <w:rPr>
          <w:rFonts w:ascii="Garamond" w:hAnsi="Garamond" w:cs="Times New Roman"/>
        </w:rPr>
      </w:pPr>
      <w:r w:rsidRPr="005B7244">
        <w:rPr>
          <w:rFonts w:ascii="Garamond" w:hAnsi="Garamond" w:cs="Times New Roman"/>
          <w:b/>
        </w:rPr>
        <w:t>Hardvérový bezpečnostný modul</w:t>
      </w:r>
      <w:r w:rsidRPr="005B7244">
        <w:rPr>
          <w:rFonts w:ascii="Garamond" w:hAnsi="Garamond" w:cs="Times New Roman"/>
        </w:rPr>
        <w:t xml:space="preserve"> (Hardware Security Module, HSM) je zariadenie, ktoré slúži ako bezpečné úložisko prístupových, šifrovacích a podpisovacích kľúčov. Bezpečné úložisko kľúčov znamená, že tieto kľúče nesmú opustiť bezpečné úložisko v otvorenom tvare. Všetky kryptografické operácie sa musia vykonávať vnútri HSM. Na tento účel HSM obsahuje špecializované, dostatočne výkonné hardvérové kryptoprocesory ako aj ďalšie komponenty, zabezpečujúce toto úložisko dát. </w:t>
      </w:r>
    </w:p>
    <w:p w14:paraId="0B3E2FEE" w14:textId="77777777" w:rsidR="006072C3" w:rsidRPr="005B7244" w:rsidRDefault="006072C3" w:rsidP="006072C3">
      <w:pPr>
        <w:jc w:val="both"/>
        <w:rPr>
          <w:rFonts w:ascii="Garamond" w:hAnsi="Garamond" w:cs="Times New Roman"/>
        </w:rPr>
      </w:pPr>
    </w:p>
    <w:p w14:paraId="6BC17954" w14:textId="77777777" w:rsidR="006072C3" w:rsidRPr="005B7244" w:rsidRDefault="006072C3" w:rsidP="006072C3">
      <w:pPr>
        <w:jc w:val="both"/>
        <w:rPr>
          <w:rFonts w:ascii="Garamond" w:hAnsi="Garamond" w:cs="Times New Roman"/>
          <w:b/>
        </w:rPr>
      </w:pPr>
      <w:r w:rsidRPr="005B7244">
        <w:rPr>
          <w:rFonts w:ascii="Garamond" w:hAnsi="Garamond" w:cs="Times New Roman"/>
          <w:b/>
        </w:rPr>
        <w:t xml:space="preserve">Technické požiadavky na inicializáciu dopravných kariet: </w:t>
      </w:r>
    </w:p>
    <w:p w14:paraId="78586A5F" w14:textId="77777777" w:rsidR="006072C3" w:rsidRPr="005B7244" w:rsidRDefault="006072C3" w:rsidP="006072C3">
      <w:pPr>
        <w:pStyle w:val="Odsekzoznamu"/>
        <w:numPr>
          <w:ilvl w:val="0"/>
          <w:numId w:val="26"/>
        </w:numPr>
        <w:spacing w:after="0" w:line="276" w:lineRule="auto"/>
        <w:jc w:val="both"/>
        <w:rPr>
          <w:rFonts w:ascii="Garamond" w:hAnsi="Garamond" w:cs="Times New Roman"/>
        </w:rPr>
      </w:pPr>
      <w:r w:rsidRPr="005B7244">
        <w:rPr>
          <w:rFonts w:ascii="Garamond" w:hAnsi="Garamond" w:cs="Times New Roman"/>
        </w:rPr>
        <w:t xml:space="preserve">inicializácia dopravnej karty musí byť realizovaná takým spôsobom, aby všetky kryptografické operácie vykonávané počas inicializácie kariet spĺňali požiadavky informačnej bezpečnosti, t.j. takým spôsobom, aby žiadny prístupový, šifrovací alebo podpisovací kľúč nikdy neopustil hardvérové prostredie bezpečného úložiska kľúčov (HSM) v otvorenom tvare </w:t>
      </w:r>
    </w:p>
    <w:p w14:paraId="72F5BD36" w14:textId="77777777" w:rsidR="006072C3" w:rsidRPr="005B7244" w:rsidRDefault="006072C3" w:rsidP="006072C3">
      <w:pPr>
        <w:pStyle w:val="Odsekzoznamu"/>
        <w:numPr>
          <w:ilvl w:val="0"/>
          <w:numId w:val="26"/>
        </w:numPr>
        <w:spacing w:after="0" w:line="276" w:lineRule="auto"/>
        <w:jc w:val="both"/>
        <w:rPr>
          <w:rFonts w:ascii="Garamond" w:hAnsi="Garamond" w:cs="Times New Roman"/>
        </w:rPr>
      </w:pPr>
      <w:r w:rsidRPr="005B7244">
        <w:rPr>
          <w:rFonts w:ascii="Garamond" w:hAnsi="Garamond" w:cs="Times New Roman"/>
        </w:rPr>
        <w:t xml:space="preserve">technické riešenie inicializačného pracoviska na platforme HSM je certifikované nezávislou certifikačnou autoritou </w:t>
      </w:r>
    </w:p>
    <w:p w14:paraId="5868C6D0" w14:textId="77777777" w:rsidR="006072C3" w:rsidRPr="005B7244" w:rsidRDefault="006072C3" w:rsidP="006072C3">
      <w:pPr>
        <w:jc w:val="both"/>
        <w:rPr>
          <w:rFonts w:ascii="Garamond" w:hAnsi="Garamond" w:cs="Times New Roman"/>
        </w:rPr>
      </w:pPr>
    </w:p>
    <w:p w14:paraId="469FFFB1" w14:textId="77777777" w:rsidR="006072C3" w:rsidRPr="005B7244" w:rsidRDefault="006072C3" w:rsidP="006072C3">
      <w:pPr>
        <w:jc w:val="both"/>
        <w:rPr>
          <w:rFonts w:ascii="Garamond" w:hAnsi="Garamond" w:cs="Times New Roman"/>
          <w:b/>
        </w:rPr>
      </w:pPr>
      <w:r w:rsidRPr="005B7244">
        <w:rPr>
          <w:rFonts w:ascii="Garamond" w:hAnsi="Garamond" w:cs="Times New Roman"/>
          <w:b/>
        </w:rPr>
        <w:t xml:space="preserve">Inicializovaná dopravná karta musí spĺňať nasledovné požiadavky: </w:t>
      </w:r>
    </w:p>
    <w:p w14:paraId="0320F2E2"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multi-aplikačné použitie čipových kariet v dopravných systémoch objednávateľa v súlade s požiadavkami na rýchly a vysoko bezpečný prenos dát, flexibilnú organizáciu pamäte a interoperabilitu (funkčnú spoluprácu) s existujúcou infraštruktúrou </w:t>
      </w:r>
    </w:p>
    <w:p w14:paraId="221289D1" w14:textId="77777777" w:rsidR="006072C3" w:rsidRPr="005B7244" w:rsidRDefault="006072C3" w:rsidP="006072C3">
      <w:pPr>
        <w:numPr>
          <w:ilvl w:val="0"/>
          <w:numId w:val="26"/>
        </w:numPr>
        <w:spacing w:after="0" w:line="276" w:lineRule="auto"/>
        <w:jc w:val="both"/>
        <w:rPr>
          <w:rFonts w:ascii="Garamond" w:hAnsi="Garamond" w:cs="Times New Roman"/>
        </w:rPr>
      </w:pPr>
      <w:r w:rsidRPr="005B7244">
        <w:rPr>
          <w:rFonts w:ascii="Garamond" w:hAnsi="Garamond" w:cs="Times New Roman"/>
        </w:rPr>
        <w:t xml:space="preserve">plná kompatibilita s doteraz emitovanými bezkontaktnými čipovými kartami, ktoré slúžia ako nosič predplatných cestovných lístkov a jednorazových cestovných lístkov objednávateľa </w:t>
      </w:r>
    </w:p>
    <w:p w14:paraId="4B2F8388" w14:textId="77777777" w:rsidR="006072C3" w:rsidRPr="005B7244" w:rsidRDefault="006072C3" w:rsidP="006072C3">
      <w:pPr>
        <w:ind w:right="72"/>
        <w:jc w:val="both"/>
        <w:rPr>
          <w:rFonts w:ascii="Garamond" w:hAnsi="Garamond" w:cs="Times New Roman"/>
        </w:rPr>
      </w:pPr>
    </w:p>
    <w:p w14:paraId="78D5CC2C" w14:textId="77777777" w:rsidR="006072C3" w:rsidRPr="005B7244" w:rsidRDefault="006072C3" w:rsidP="006072C3">
      <w:pPr>
        <w:ind w:right="72"/>
        <w:jc w:val="both"/>
        <w:rPr>
          <w:rFonts w:ascii="Garamond" w:hAnsi="Garamond" w:cs="Times New Roman"/>
        </w:rPr>
      </w:pPr>
    </w:p>
    <w:p w14:paraId="41F7ACF2" w14:textId="77777777" w:rsidR="006072C3" w:rsidRPr="005B7244" w:rsidRDefault="006072C3" w:rsidP="00116953">
      <w:pPr>
        <w:rPr>
          <w:rFonts w:ascii="Garamond" w:hAnsi="Garamond"/>
          <w:bCs/>
        </w:rPr>
      </w:pPr>
    </w:p>
    <w:sectPr w:rsidR="006072C3" w:rsidRPr="005B7244" w:rsidSect="005B7244">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6788"/>
    <w:multiLevelType w:val="hybridMultilevel"/>
    <w:tmpl w:val="21DC5D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073C3E"/>
    <w:multiLevelType w:val="hybridMultilevel"/>
    <w:tmpl w:val="0AB649CE"/>
    <w:lvl w:ilvl="0" w:tplc="D40675A8">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2" w15:restartNumberingAfterBreak="0">
    <w:nsid w:val="07921592"/>
    <w:multiLevelType w:val="hybridMultilevel"/>
    <w:tmpl w:val="649C09DC"/>
    <w:lvl w:ilvl="0" w:tplc="041B0015">
      <w:start w:val="1"/>
      <w:numFmt w:val="upperLetter"/>
      <w:lvlText w:val="%1."/>
      <w:lvlJc w:val="left"/>
      <w:pPr>
        <w:ind w:left="720" w:hanging="360"/>
      </w:pPr>
      <w:rPr>
        <w:rFonts w:cs="Times New Roman"/>
      </w:rPr>
    </w:lvl>
    <w:lvl w:ilvl="1" w:tplc="A70AAFB6">
      <w:numFmt w:val="bullet"/>
      <w:lvlText w:val="-"/>
      <w:lvlJc w:val="left"/>
      <w:pPr>
        <w:ind w:left="1440" w:hanging="360"/>
      </w:pPr>
      <w:rPr>
        <w:rFonts w:ascii="Calibri" w:eastAsia="Times New Roman" w:hAnsi="Calibri"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C5F4980"/>
    <w:multiLevelType w:val="hybridMultilevel"/>
    <w:tmpl w:val="C23E462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8249EC"/>
    <w:multiLevelType w:val="hybridMultilevel"/>
    <w:tmpl w:val="3C30460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5A21227"/>
    <w:multiLevelType w:val="hybridMultilevel"/>
    <w:tmpl w:val="026A13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E51532D"/>
    <w:multiLevelType w:val="hybridMultilevel"/>
    <w:tmpl w:val="9B824886"/>
    <w:lvl w:ilvl="0" w:tplc="F1E0DFF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B6E31"/>
    <w:multiLevelType w:val="hybridMultilevel"/>
    <w:tmpl w:val="52FCE6CE"/>
    <w:lvl w:ilvl="0" w:tplc="A70AAFB6">
      <w:numFmt w:val="bullet"/>
      <w:lvlText w:val="-"/>
      <w:lvlJc w:val="left"/>
      <w:pPr>
        <w:ind w:left="1170" w:hanging="360"/>
      </w:pPr>
      <w:rPr>
        <w:rFonts w:ascii="Calibri" w:eastAsia="Times New Roman" w:hAnsi="Calibri" w:hint="default"/>
      </w:rPr>
    </w:lvl>
    <w:lvl w:ilvl="1" w:tplc="041B0003" w:tentative="1">
      <w:start w:val="1"/>
      <w:numFmt w:val="bullet"/>
      <w:lvlText w:val="o"/>
      <w:lvlJc w:val="left"/>
      <w:pPr>
        <w:ind w:left="1890" w:hanging="360"/>
      </w:pPr>
      <w:rPr>
        <w:rFonts w:ascii="Courier New" w:hAnsi="Courier New" w:hint="default"/>
      </w:rPr>
    </w:lvl>
    <w:lvl w:ilvl="2" w:tplc="041B0005" w:tentative="1">
      <w:start w:val="1"/>
      <w:numFmt w:val="bullet"/>
      <w:lvlText w:val=""/>
      <w:lvlJc w:val="left"/>
      <w:pPr>
        <w:ind w:left="2610" w:hanging="360"/>
      </w:pPr>
      <w:rPr>
        <w:rFonts w:ascii="Wingdings" w:hAnsi="Wingdings" w:hint="default"/>
      </w:rPr>
    </w:lvl>
    <w:lvl w:ilvl="3" w:tplc="041B0001" w:tentative="1">
      <w:start w:val="1"/>
      <w:numFmt w:val="bullet"/>
      <w:lvlText w:val=""/>
      <w:lvlJc w:val="left"/>
      <w:pPr>
        <w:ind w:left="3330" w:hanging="360"/>
      </w:pPr>
      <w:rPr>
        <w:rFonts w:ascii="Symbol" w:hAnsi="Symbol" w:hint="default"/>
      </w:rPr>
    </w:lvl>
    <w:lvl w:ilvl="4" w:tplc="041B0003" w:tentative="1">
      <w:start w:val="1"/>
      <w:numFmt w:val="bullet"/>
      <w:lvlText w:val="o"/>
      <w:lvlJc w:val="left"/>
      <w:pPr>
        <w:ind w:left="4050" w:hanging="360"/>
      </w:pPr>
      <w:rPr>
        <w:rFonts w:ascii="Courier New" w:hAnsi="Courier New" w:hint="default"/>
      </w:rPr>
    </w:lvl>
    <w:lvl w:ilvl="5" w:tplc="041B0005" w:tentative="1">
      <w:start w:val="1"/>
      <w:numFmt w:val="bullet"/>
      <w:lvlText w:val=""/>
      <w:lvlJc w:val="left"/>
      <w:pPr>
        <w:ind w:left="4770" w:hanging="360"/>
      </w:pPr>
      <w:rPr>
        <w:rFonts w:ascii="Wingdings" w:hAnsi="Wingdings" w:hint="default"/>
      </w:rPr>
    </w:lvl>
    <w:lvl w:ilvl="6" w:tplc="041B0001" w:tentative="1">
      <w:start w:val="1"/>
      <w:numFmt w:val="bullet"/>
      <w:lvlText w:val=""/>
      <w:lvlJc w:val="left"/>
      <w:pPr>
        <w:ind w:left="5490" w:hanging="360"/>
      </w:pPr>
      <w:rPr>
        <w:rFonts w:ascii="Symbol" w:hAnsi="Symbol" w:hint="default"/>
      </w:rPr>
    </w:lvl>
    <w:lvl w:ilvl="7" w:tplc="041B0003" w:tentative="1">
      <w:start w:val="1"/>
      <w:numFmt w:val="bullet"/>
      <w:lvlText w:val="o"/>
      <w:lvlJc w:val="left"/>
      <w:pPr>
        <w:ind w:left="6210" w:hanging="360"/>
      </w:pPr>
      <w:rPr>
        <w:rFonts w:ascii="Courier New" w:hAnsi="Courier New" w:hint="default"/>
      </w:rPr>
    </w:lvl>
    <w:lvl w:ilvl="8" w:tplc="041B0005" w:tentative="1">
      <w:start w:val="1"/>
      <w:numFmt w:val="bullet"/>
      <w:lvlText w:val=""/>
      <w:lvlJc w:val="left"/>
      <w:pPr>
        <w:ind w:left="6930" w:hanging="360"/>
      </w:pPr>
      <w:rPr>
        <w:rFonts w:ascii="Wingdings" w:hAnsi="Wingdings" w:hint="default"/>
      </w:rPr>
    </w:lvl>
  </w:abstractNum>
  <w:abstractNum w:abstractNumId="8" w15:restartNumberingAfterBreak="0">
    <w:nsid w:val="278A1B1C"/>
    <w:multiLevelType w:val="hybridMultilevel"/>
    <w:tmpl w:val="52C483EE"/>
    <w:lvl w:ilvl="0" w:tplc="F1E0DFF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E346CA"/>
    <w:multiLevelType w:val="hybridMultilevel"/>
    <w:tmpl w:val="EECE1706"/>
    <w:lvl w:ilvl="0" w:tplc="A70AAFB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0056627"/>
    <w:multiLevelType w:val="hybridMultilevel"/>
    <w:tmpl w:val="9DAA0224"/>
    <w:lvl w:ilvl="0" w:tplc="9390A45C">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3D065F6"/>
    <w:multiLevelType w:val="hybridMultilevel"/>
    <w:tmpl w:val="A5D680D6"/>
    <w:lvl w:ilvl="0" w:tplc="0D90B1FC">
      <w:start w:val="1"/>
      <w:numFmt w:val="upperLetter"/>
      <w:lvlText w:val="%1)"/>
      <w:lvlJc w:val="left"/>
      <w:pPr>
        <w:ind w:left="750" w:hanging="360"/>
      </w:pPr>
      <w:rPr>
        <w:rFonts w:hint="default"/>
      </w:rPr>
    </w:lvl>
    <w:lvl w:ilvl="1" w:tplc="041B0019" w:tentative="1">
      <w:start w:val="1"/>
      <w:numFmt w:val="lowerLetter"/>
      <w:lvlText w:val="%2."/>
      <w:lvlJc w:val="left"/>
      <w:pPr>
        <w:ind w:left="1470" w:hanging="360"/>
      </w:pPr>
    </w:lvl>
    <w:lvl w:ilvl="2" w:tplc="041B001B" w:tentative="1">
      <w:start w:val="1"/>
      <w:numFmt w:val="lowerRoman"/>
      <w:lvlText w:val="%3."/>
      <w:lvlJc w:val="right"/>
      <w:pPr>
        <w:ind w:left="2190" w:hanging="180"/>
      </w:pPr>
    </w:lvl>
    <w:lvl w:ilvl="3" w:tplc="041B000F" w:tentative="1">
      <w:start w:val="1"/>
      <w:numFmt w:val="decimal"/>
      <w:lvlText w:val="%4."/>
      <w:lvlJc w:val="left"/>
      <w:pPr>
        <w:ind w:left="2910" w:hanging="360"/>
      </w:pPr>
    </w:lvl>
    <w:lvl w:ilvl="4" w:tplc="041B0019" w:tentative="1">
      <w:start w:val="1"/>
      <w:numFmt w:val="lowerLetter"/>
      <w:lvlText w:val="%5."/>
      <w:lvlJc w:val="left"/>
      <w:pPr>
        <w:ind w:left="3630" w:hanging="360"/>
      </w:pPr>
    </w:lvl>
    <w:lvl w:ilvl="5" w:tplc="041B001B" w:tentative="1">
      <w:start w:val="1"/>
      <w:numFmt w:val="lowerRoman"/>
      <w:lvlText w:val="%6."/>
      <w:lvlJc w:val="right"/>
      <w:pPr>
        <w:ind w:left="4350" w:hanging="180"/>
      </w:pPr>
    </w:lvl>
    <w:lvl w:ilvl="6" w:tplc="041B000F" w:tentative="1">
      <w:start w:val="1"/>
      <w:numFmt w:val="decimal"/>
      <w:lvlText w:val="%7."/>
      <w:lvlJc w:val="left"/>
      <w:pPr>
        <w:ind w:left="5070" w:hanging="360"/>
      </w:pPr>
    </w:lvl>
    <w:lvl w:ilvl="7" w:tplc="041B0019" w:tentative="1">
      <w:start w:val="1"/>
      <w:numFmt w:val="lowerLetter"/>
      <w:lvlText w:val="%8."/>
      <w:lvlJc w:val="left"/>
      <w:pPr>
        <w:ind w:left="5790" w:hanging="360"/>
      </w:pPr>
    </w:lvl>
    <w:lvl w:ilvl="8" w:tplc="041B001B" w:tentative="1">
      <w:start w:val="1"/>
      <w:numFmt w:val="lowerRoman"/>
      <w:lvlText w:val="%9."/>
      <w:lvlJc w:val="right"/>
      <w:pPr>
        <w:ind w:left="6510" w:hanging="180"/>
      </w:pPr>
    </w:lvl>
  </w:abstractNum>
  <w:abstractNum w:abstractNumId="12" w15:restartNumberingAfterBreak="0">
    <w:nsid w:val="36BB57D8"/>
    <w:multiLevelType w:val="hybridMultilevel"/>
    <w:tmpl w:val="5E1A6C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93A13"/>
    <w:multiLevelType w:val="hybridMultilevel"/>
    <w:tmpl w:val="674EA266"/>
    <w:lvl w:ilvl="0" w:tplc="48486CF4">
      <w:start w:val="125"/>
      <w:numFmt w:val="bullet"/>
      <w:lvlText w:val="-"/>
      <w:lvlJc w:val="left"/>
      <w:pPr>
        <w:ind w:left="720" w:hanging="360"/>
      </w:pPr>
      <w:rPr>
        <w:rFonts w:ascii="Garamond" w:eastAsiaTheme="minorEastAsia" w:hAnsi="Garamond"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3886CEE"/>
    <w:multiLevelType w:val="hybridMultilevel"/>
    <w:tmpl w:val="68F279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6" w15:restartNumberingAfterBreak="0">
    <w:nsid w:val="4DF27948"/>
    <w:multiLevelType w:val="hybridMultilevel"/>
    <w:tmpl w:val="65168F42"/>
    <w:lvl w:ilvl="0" w:tplc="90E0512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E2E7763"/>
    <w:multiLevelType w:val="hybridMultilevel"/>
    <w:tmpl w:val="73BA36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pStyle w:val="AODocTxtL7"/>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7DB3E4A"/>
    <w:multiLevelType w:val="hybridMultilevel"/>
    <w:tmpl w:val="4FEA35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E1B7161"/>
    <w:multiLevelType w:val="hybridMultilevel"/>
    <w:tmpl w:val="B7C69F78"/>
    <w:lvl w:ilvl="0" w:tplc="F1E0DFF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2707D2"/>
    <w:multiLevelType w:val="hybridMultilevel"/>
    <w:tmpl w:val="E260112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2193611"/>
    <w:multiLevelType w:val="hybridMultilevel"/>
    <w:tmpl w:val="F06E41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E5163E9"/>
    <w:multiLevelType w:val="hybridMultilevel"/>
    <w:tmpl w:val="F2623194"/>
    <w:lvl w:ilvl="0" w:tplc="74E4E9B2">
      <w:start w:val="1"/>
      <w:numFmt w:val="upperLetter"/>
      <w:lvlText w:val="%1."/>
      <w:lvlJc w:val="left"/>
      <w:pPr>
        <w:ind w:left="720" w:hanging="360"/>
      </w:pPr>
      <w:rPr>
        <w:rFonts w:ascii="Times New Roman" w:eastAsia="Times New Roman" w:hAnsi="Times New Roman"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5" w15:restartNumberingAfterBreak="0">
    <w:nsid w:val="72655321"/>
    <w:multiLevelType w:val="hybridMultilevel"/>
    <w:tmpl w:val="DCA2D1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C9D6DC2"/>
    <w:multiLevelType w:val="hybridMultilevel"/>
    <w:tmpl w:val="BE8E06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CDE2542"/>
    <w:multiLevelType w:val="hybridMultilevel"/>
    <w:tmpl w:val="A97EC320"/>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14557891">
    <w:abstractNumId w:val="18"/>
  </w:num>
  <w:num w:numId="2" w16cid:durableId="2108571656">
    <w:abstractNumId w:val="24"/>
  </w:num>
  <w:num w:numId="3" w16cid:durableId="270821094">
    <w:abstractNumId w:val="15"/>
  </w:num>
  <w:num w:numId="4" w16cid:durableId="1902672826">
    <w:abstractNumId w:val="19"/>
  </w:num>
  <w:num w:numId="5" w16cid:durableId="353842938">
    <w:abstractNumId w:val="23"/>
  </w:num>
  <w:num w:numId="6" w16cid:durableId="1322464206">
    <w:abstractNumId w:val="22"/>
  </w:num>
  <w:num w:numId="7" w16cid:durableId="413282737">
    <w:abstractNumId w:val="14"/>
  </w:num>
  <w:num w:numId="8" w16cid:durableId="367342100">
    <w:abstractNumId w:val="0"/>
  </w:num>
  <w:num w:numId="9" w16cid:durableId="2071804689">
    <w:abstractNumId w:val="12"/>
  </w:num>
  <w:num w:numId="10" w16cid:durableId="1374231489">
    <w:abstractNumId w:val="5"/>
  </w:num>
  <w:num w:numId="11" w16cid:durableId="227543978">
    <w:abstractNumId w:val="6"/>
  </w:num>
  <w:num w:numId="12" w16cid:durableId="1633976068">
    <w:abstractNumId w:val="7"/>
  </w:num>
  <w:num w:numId="13" w16cid:durableId="1191186035">
    <w:abstractNumId w:val="9"/>
  </w:num>
  <w:num w:numId="14" w16cid:durableId="777288085">
    <w:abstractNumId w:val="2"/>
  </w:num>
  <w:num w:numId="15" w16cid:durableId="1297952377">
    <w:abstractNumId w:val="8"/>
  </w:num>
  <w:num w:numId="16" w16cid:durableId="123893441">
    <w:abstractNumId w:val="20"/>
  </w:num>
  <w:num w:numId="17" w16cid:durableId="1494757540">
    <w:abstractNumId w:val="17"/>
  </w:num>
  <w:num w:numId="18" w16cid:durableId="686709236">
    <w:abstractNumId w:val="1"/>
  </w:num>
  <w:num w:numId="19" w16cid:durableId="550724888">
    <w:abstractNumId w:val="13"/>
  </w:num>
  <w:num w:numId="20" w16cid:durableId="489102607">
    <w:abstractNumId w:val="3"/>
  </w:num>
  <w:num w:numId="21" w16cid:durableId="1637175047">
    <w:abstractNumId w:val="25"/>
  </w:num>
  <w:num w:numId="22" w16cid:durableId="1414090456">
    <w:abstractNumId w:val="21"/>
  </w:num>
  <w:num w:numId="23" w16cid:durableId="1759517053">
    <w:abstractNumId w:val="4"/>
  </w:num>
  <w:num w:numId="24" w16cid:durableId="726225024">
    <w:abstractNumId w:val="27"/>
  </w:num>
  <w:num w:numId="25" w16cid:durableId="1859198921">
    <w:abstractNumId w:val="11"/>
  </w:num>
  <w:num w:numId="26" w16cid:durableId="2141222474">
    <w:abstractNumId w:val="16"/>
  </w:num>
  <w:num w:numId="27" w16cid:durableId="1472988317">
    <w:abstractNumId w:val="26"/>
  </w:num>
  <w:num w:numId="28" w16cid:durableId="1050962519">
    <w:abstractNumId w:val="1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encerová Lucia">
    <w15:presenceInfo w15:providerId="AD" w15:userId="S-1-5-21-889476968-2643516461-3881543952-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6F4"/>
    <w:rsid w:val="00116953"/>
    <w:rsid w:val="001F24A2"/>
    <w:rsid w:val="002A00CC"/>
    <w:rsid w:val="0041729A"/>
    <w:rsid w:val="00422B9C"/>
    <w:rsid w:val="004773BD"/>
    <w:rsid w:val="004A54C4"/>
    <w:rsid w:val="0058107D"/>
    <w:rsid w:val="005B7244"/>
    <w:rsid w:val="006072C3"/>
    <w:rsid w:val="006101AD"/>
    <w:rsid w:val="0061245E"/>
    <w:rsid w:val="0063499C"/>
    <w:rsid w:val="006537A1"/>
    <w:rsid w:val="006607C5"/>
    <w:rsid w:val="006D1384"/>
    <w:rsid w:val="00705BD0"/>
    <w:rsid w:val="007B626D"/>
    <w:rsid w:val="0080691B"/>
    <w:rsid w:val="00881D67"/>
    <w:rsid w:val="008856A6"/>
    <w:rsid w:val="008A5ED7"/>
    <w:rsid w:val="008B3305"/>
    <w:rsid w:val="008E6134"/>
    <w:rsid w:val="00924757"/>
    <w:rsid w:val="00BC1405"/>
    <w:rsid w:val="00C2233C"/>
    <w:rsid w:val="00C87A34"/>
    <w:rsid w:val="00CA2208"/>
    <w:rsid w:val="00CB5558"/>
    <w:rsid w:val="00D30254"/>
    <w:rsid w:val="00DE683E"/>
    <w:rsid w:val="00E56890"/>
    <w:rsid w:val="00E617AD"/>
    <w:rsid w:val="00EA1140"/>
    <w:rsid w:val="00EB36F4"/>
    <w:rsid w:val="00FA2A5D"/>
    <w:rsid w:val="00FD43BF"/>
    <w:rsid w:val="00FD62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B2840"/>
  <w15:chartTrackingRefBased/>
  <w15:docId w15:val="{2D9C4E87-DD56-42AA-8C7C-4378A07C5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80691B"/>
    <w:pPr>
      <w:keepNext/>
      <w:keepLines/>
      <w:spacing w:before="240" w:after="0"/>
      <w:outlineLvl w:val="0"/>
    </w:pPr>
    <w:rPr>
      <w:rFonts w:ascii="Cambria" w:eastAsia="Times New Roman" w:hAnsi="Cambria" w:cs="Times New Roman"/>
      <w:color w:val="365F91"/>
      <w:sz w:val="32"/>
      <w:szCs w:val="32"/>
    </w:rPr>
  </w:style>
  <w:style w:type="paragraph" w:styleId="Nadpis2">
    <w:name w:val="heading 2"/>
    <w:basedOn w:val="Normlny"/>
    <w:next w:val="Normlny"/>
    <w:link w:val="Nadpis2Char"/>
    <w:qFormat/>
    <w:rsid w:val="0080691B"/>
    <w:pPr>
      <w:keepNext/>
      <w:spacing w:after="0" w:line="240" w:lineRule="auto"/>
      <w:outlineLvl w:val="1"/>
    </w:pPr>
    <w:rPr>
      <w:rFonts w:ascii="Times New Roman" w:eastAsia="Times New Roman" w:hAnsi="Times New Roman" w:cs="Times New Roman"/>
      <w:b/>
      <w:bCs/>
      <w:kern w:val="0"/>
      <w:sz w:val="24"/>
      <w:szCs w:val="24"/>
      <w:lang w:eastAsia="sk-SK"/>
      <w14:ligatures w14:val="none"/>
    </w:rPr>
  </w:style>
  <w:style w:type="paragraph" w:styleId="Nadpis3">
    <w:name w:val="heading 3"/>
    <w:basedOn w:val="Normlny"/>
    <w:next w:val="Normlny"/>
    <w:link w:val="Nadpis3Char"/>
    <w:uiPriority w:val="9"/>
    <w:qFormat/>
    <w:rsid w:val="0080691B"/>
    <w:pPr>
      <w:keepNext/>
      <w:tabs>
        <w:tab w:val="num" w:pos="540"/>
      </w:tabs>
      <w:spacing w:after="0" w:line="240" w:lineRule="auto"/>
      <w:jc w:val="both"/>
      <w:outlineLvl w:val="2"/>
    </w:pPr>
    <w:rPr>
      <w:rFonts w:ascii="Arial" w:eastAsia="Times New Roman" w:hAnsi="Arial" w:cs="Times New Roman"/>
      <w:kern w:val="0"/>
      <w:sz w:val="40"/>
      <w:szCs w:val="40"/>
      <w:lang w:eastAsia="sk-SK"/>
      <w14:ligatures w14:val="none"/>
    </w:rPr>
  </w:style>
  <w:style w:type="paragraph" w:styleId="Nadpis4">
    <w:name w:val="heading 4"/>
    <w:basedOn w:val="Normlny"/>
    <w:next w:val="Normlny"/>
    <w:link w:val="Nadpis4Char"/>
    <w:qFormat/>
    <w:rsid w:val="0080691B"/>
    <w:pPr>
      <w:keepNext/>
      <w:tabs>
        <w:tab w:val="num" w:pos="576"/>
      </w:tabs>
      <w:spacing w:after="0" w:line="240" w:lineRule="auto"/>
      <w:jc w:val="center"/>
      <w:outlineLvl w:val="3"/>
    </w:pPr>
    <w:rPr>
      <w:rFonts w:ascii="Arial" w:eastAsia="Times New Roman" w:hAnsi="Arial" w:cs="Times New Roman"/>
      <w:b/>
      <w:bCs/>
      <w:kern w:val="0"/>
      <w:szCs w:val="24"/>
      <w:lang w:eastAsia="sk-SK"/>
      <w14:ligatures w14:val="none"/>
    </w:rPr>
  </w:style>
  <w:style w:type="paragraph" w:styleId="Nadpis5">
    <w:name w:val="heading 5"/>
    <w:basedOn w:val="Normlny"/>
    <w:next w:val="Normlny"/>
    <w:link w:val="Nadpis5Char"/>
    <w:uiPriority w:val="9"/>
    <w:semiHidden/>
    <w:unhideWhenUsed/>
    <w:qFormat/>
    <w:rsid w:val="0080691B"/>
    <w:pPr>
      <w:keepNext/>
      <w:keepLines/>
      <w:spacing w:before="40" w:after="0"/>
      <w:outlineLvl w:val="4"/>
    </w:pPr>
    <w:rPr>
      <w:rFonts w:ascii="Cambria" w:eastAsia="Times New Roman" w:hAnsi="Cambria" w:cs="Times New Roman"/>
      <w:color w:val="243F60"/>
    </w:rPr>
  </w:style>
  <w:style w:type="paragraph" w:styleId="Nadpis6">
    <w:name w:val="heading 6"/>
    <w:basedOn w:val="Normlny"/>
    <w:next w:val="Normlny"/>
    <w:link w:val="Nadpis6Char"/>
    <w:semiHidden/>
    <w:unhideWhenUsed/>
    <w:qFormat/>
    <w:rsid w:val="0080691B"/>
    <w:pPr>
      <w:keepNext/>
      <w:keepLines/>
      <w:spacing w:before="40" w:after="0"/>
      <w:outlineLvl w:val="5"/>
    </w:pPr>
    <w:rPr>
      <w:rFonts w:ascii="Cambria" w:eastAsia="Times New Roman" w:hAnsi="Cambria" w:cs="Times New Roman"/>
      <w:i/>
      <w:iCs/>
      <w:color w:val="243F60"/>
    </w:rPr>
  </w:style>
  <w:style w:type="paragraph" w:styleId="Nadpis7">
    <w:name w:val="heading 7"/>
    <w:basedOn w:val="Normlny"/>
    <w:next w:val="Normlny"/>
    <w:link w:val="Nadpis7Char"/>
    <w:qFormat/>
    <w:rsid w:val="0080691B"/>
    <w:pPr>
      <w:keepNext/>
      <w:spacing w:after="0" w:line="360" w:lineRule="auto"/>
      <w:jc w:val="both"/>
      <w:outlineLvl w:val="6"/>
    </w:pPr>
    <w:rPr>
      <w:rFonts w:ascii="Arial" w:eastAsia="Times New Roman" w:hAnsi="Arial" w:cs="Times New Roman"/>
      <w:b/>
      <w:bCs/>
      <w:kern w:val="0"/>
      <w:szCs w:val="24"/>
      <w:u w:val="single"/>
      <w:lang w:eastAsia="sk-SK"/>
      <w14:ligatures w14:val="none"/>
    </w:rPr>
  </w:style>
  <w:style w:type="paragraph" w:styleId="Nadpis9">
    <w:name w:val="heading 9"/>
    <w:basedOn w:val="Normlny"/>
    <w:next w:val="Normlny"/>
    <w:link w:val="Nadpis9Char"/>
    <w:qFormat/>
    <w:rsid w:val="0080691B"/>
    <w:pPr>
      <w:keepNext/>
      <w:spacing w:after="0" w:line="240" w:lineRule="auto"/>
      <w:outlineLvl w:val="8"/>
    </w:pPr>
    <w:rPr>
      <w:rFonts w:ascii="Arial" w:eastAsia="Times New Roman" w:hAnsi="Arial" w:cs="Times New Roman"/>
      <w:b/>
      <w:bCs/>
      <w:kern w:val="0"/>
      <w:szCs w:val="24"/>
      <w:u w:val="single"/>
      <w:lang w:eastAsia="sk-SK"/>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body,Odsek zoznamu2,Bullet List,FooterText,numbered,Paragraphe de liste1,ODRAZKY PRVA UROVEN,List Paragraph,Nad,Odstavec cíl se seznamem,Odstavec_muj"/>
    <w:basedOn w:val="Normlny"/>
    <w:link w:val="OdsekzoznamuChar"/>
    <w:uiPriority w:val="34"/>
    <w:qFormat/>
    <w:rsid w:val="00EB36F4"/>
    <w:pPr>
      <w:ind w:left="720"/>
      <w:contextualSpacing/>
    </w:pPr>
  </w:style>
  <w:style w:type="paragraph" w:customStyle="1" w:styleId="Nadpis11">
    <w:name w:val="Nadpis 11"/>
    <w:basedOn w:val="Normlny"/>
    <w:next w:val="Normlny"/>
    <w:uiPriority w:val="9"/>
    <w:qFormat/>
    <w:rsid w:val="0080691B"/>
    <w:pPr>
      <w:keepNext/>
      <w:keepLines/>
      <w:spacing w:before="240" w:after="0" w:line="276" w:lineRule="auto"/>
      <w:outlineLvl w:val="0"/>
    </w:pPr>
    <w:rPr>
      <w:rFonts w:ascii="Cambria" w:eastAsia="Times New Roman" w:hAnsi="Cambria" w:cs="Times New Roman"/>
      <w:color w:val="365F91"/>
      <w:kern w:val="0"/>
      <w:sz w:val="32"/>
      <w:szCs w:val="32"/>
      <w:lang w:eastAsia="sk-SK"/>
      <w14:ligatures w14:val="none"/>
    </w:rPr>
  </w:style>
  <w:style w:type="character" w:customStyle="1" w:styleId="Nadpis2Char">
    <w:name w:val="Nadpis 2 Char"/>
    <w:basedOn w:val="Predvolenpsmoodseku"/>
    <w:link w:val="Nadpis2"/>
    <w:rsid w:val="0080691B"/>
    <w:rPr>
      <w:rFonts w:ascii="Times New Roman" w:eastAsia="Times New Roman" w:hAnsi="Times New Roman" w:cs="Times New Roman"/>
      <w:b/>
      <w:bCs/>
      <w:kern w:val="0"/>
      <w:sz w:val="24"/>
      <w:szCs w:val="24"/>
      <w:lang w:eastAsia="sk-SK"/>
      <w14:ligatures w14:val="none"/>
    </w:rPr>
  </w:style>
  <w:style w:type="character" w:customStyle="1" w:styleId="Nadpis3Char">
    <w:name w:val="Nadpis 3 Char"/>
    <w:basedOn w:val="Predvolenpsmoodseku"/>
    <w:link w:val="Nadpis3"/>
    <w:uiPriority w:val="9"/>
    <w:rsid w:val="0080691B"/>
    <w:rPr>
      <w:rFonts w:ascii="Arial" w:eastAsia="Times New Roman" w:hAnsi="Arial" w:cs="Times New Roman"/>
      <w:kern w:val="0"/>
      <w:sz w:val="40"/>
      <w:szCs w:val="40"/>
      <w:lang w:eastAsia="sk-SK"/>
      <w14:ligatures w14:val="none"/>
    </w:rPr>
  </w:style>
  <w:style w:type="character" w:customStyle="1" w:styleId="Nadpis4Char">
    <w:name w:val="Nadpis 4 Char"/>
    <w:basedOn w:val="Predvolenpsmoodseku"/>
    <w:link w:val="Nadpis4"/>
    <w:rsid w:val="0080691B"/>
    <w:rPr>
      <w:rFonts w:ascii="Arial" w:eastAsia="Times New Roman" w:hAnsi="Arial" w:cs="Times New Roman"/>
      <w:b/>
      <w:bCs/>
      <w:kern w:val="0"/>
      <w:szCs w:val="24"/>
      <w:lang w:eastAsia="sk-SK"/>
      <w14:ligatures w14:val="none"/>
    </w:rPr>
  </w:style>
  <w:style w:type="paragraph" w:customStyle="1" w:styleId="Nadpis51">
    <w:name w:val="Nadpis 51"/>
    <w:basedOn w:val="Normlny"/>
    <w:next w:val="Normlny"/>
    <w:uiPriority w:val="9"/>
    <w:semiHidden/>
    <w:unhideWhenUsed/>
    <w:qFormat/>
    <w:rsid w:val="0080691B"/>
    <w:pPr>
      <w:keepNext/>
      <w:keepLines/>
      <w:spacing w:before="200" w:after="0" w:line="276" w:lineRule="auto"/>
      <w:outlineLvl w:val="4"/>
    </w:pPr>
    <w:rPr>
      <w:rFonts w:ascii="Cambria" w:eastAsia="Times New Roman" w:hAnsi="Cambria" w:cs="Times New Roman"/>
      <w:color w:val="243F60"/>
      <w:kern w:val="0"/>
      <w:lang w:eastAsia="sk-SK"/>
      <w14:ligatures w14:val="none"/>
    </w:rPr>
  </w:style>
  <w:style w:type="paragraph" w:customStyle="1" w:styleId="Nadpis61">
    <w:name w:val="Nadpis 61"/>
    <w:basedOn w:val="Normlny"/>
    <w:next w:val="Normlny"/>
    <w:unhideWhenUsed/>
    <w:qFormat/>
    <w:rsid w:val="0080691B"/>
    <w:pPr>
      <w:keepNext/>
      <w:keepLines/>
      <w:spacing w:before="200" w:after="0" w:line="276" w:lineRule="auto"/>
      <w:outlineLvl w:val="5"/>
    </w:pPr>
    <w:rPr>
      <w:rFonts w:ascii="Cambria" w:eastAsia="Times New Roman" w:hAnsi="Cambria" w:cs="Times New Roman"/>
      <w:i/>
      <w:iCs/>
      <w:color w:val="243F60"/>
      <w:kern w:val="0"/>
      <w:lang w:eastAsia="sk-SK"/>
      <w14:ligatures w14:val="none"/>
    </w:rPr>
  </w:style>
  <w:style w:type="character" w:customStyle="1" w:styleId="Nadpis7Char">
    <w:name w:val="Nadpis 7 Char"/>
    <w:basedOn w:val="Predvolenpsmoodseku"/>
    <w:link w:val="Nadpis7"/>
    <w:rsid w:val="0080691B"/>
    <w:rPr>
      <w:rFonts w:ascii="Arial" w:eastAsia="Times New Roman" w:hAnsi="Arial" w:cs="Times New Roman"/>
      <w:b/>
      <w:bCs/>
      <w:kern w:val="0"/>
      <w:szCs w:val="24"/>
      <w:u w:val="single"/>
      <w:lang w:eastAsia="sk-SK"/>
      <w14:ligatures w14:val="none"/>
    </w:rPr>
  </w:style>
  <w:style w:type="character" w:customStyle="1" w:styleId="Nadpis9Char">
    <w:name w:val="Nadpis 9 Char"/>
    <w:basedOn w:val="Predvolenpsmoodseku"/>
    <w:link w:val="Nadpis9"/>
    <w:rsid w:val="0080691B"/>
    <w:rPr>
      <w:rFonts w:ascii="Arial" w:eastAsia="Times New Roman" w:hAnsi="Arial" w:cs="Times New Roman"/>
      <w:b/>
      <w:bCs/>
      <w:kern w:val="0"/>
      <w:szCs w:val="24"/>
      <w:u w:val="single"/>
      <w:lang w:eastAsia="sk-SK"/>
      <w14:ligatures w14:val="none"/>
    </w:rPr>
  </w:style>
  <w:style w:type="numbering" w:customStyle="1" w:styleId="Bezzoznamu1">
    <w:name w:val="Bez zoznamu1"/>
    <w:next w:val="Bezzoznamu"/>
    <w:uiPriority w:val="99"/>
    <w:semiHidden/>
    <w:unhideWhenUsed/>
    <w:rsid w:val="0080691B"/>
  </w:style>
  <w:style w:type="character" w:customStyle="1" w:styleId="Nadpis5Char">
    <w:name w:val="Nadpis 5 Char"/>
    <w:basedOn w:val="Predvolenpsmoodseku"/>
    <w:link w:val="Nadpis5"/>
    <w:uiPriority w:val="9"/>
    <w:semiHidden/>
    <w:rsid w:val="0080691B"/>
    <w:rPr>
      <w:rFonts w:ascii="Cambria" w:eastAsia="Times New Roman" w:hAnsi="Cambria" w:cs="Times New Roman"/>
      <w:color w:val="243F60"/>
    </w:rPr>
  </w:style>
  <w:style w:type="character" w:customStyle="1" w:styleId="Nadpis6Char">
    <w:name w:val="Nadpis 6 Char"/>
    <w:basedOn w:val="Predvolenpsmoodseku"/>
    <w:link w:val="Nadpis6"/>
    <w:rsid w:val="0080691B"/>
    <w:rPr>
      <w:rFonts w:ascii="Cambria" w:eastAsia="Times New Roman" w:hAnsi="Cambria" w:cs="Times New Roman"/>
      <w:i/>
      <w:iCs/>
      <w:color w:val="243F60"/>
    </w:rPr>
  </w:style>
  <w:style w:type="paragraph" w:styleId="Hlavika">
    <w:name w:val="header"/>
    <w:basedOn w:val="Normlny"/>
    <w:link w:val="HlavikaChar"/>
    <w:uiPriority w:val="99"/>
    <w:rsid w:val="0080691B"/>
    <w:pPr>
      <w:tabs>
        <w:tab w:val="center" w:pos="4536"/>
        <w:tab w:val="right" w:pos="9072"/>
      </w:tabs>
      <w:spacing w:after="0" w:line="240" w:lineRule="auto"/>
    </w:pPr>
    <w:rPr>
      <w:rFonts w:ascii="Times New Roman" w:eastAsia="Times New Roman" w:hAnsi="Times New Roman" w:cs="Times New Roman"/>
      <w:kern w:val="0"/>
      <w:sz w:val="20"/>
      <w:szCs w:val="20"/>
      <w:lang w:eastAsia="sk-SK"/>
      <w14:ligatures w14:val="none"/>
    </w:rPr>
  </w:style>
  <w:style w:type="character" w:customStyle="1" w:styleId="HlavikaChar">
    <w:name w:val="Hlavička Char"/>
    <w:basedOn w:val="Predvolenpsmoodseku"/>
    <w:link w:val="Hlavika"/>
    <w:uiPriority w:val="99"/>
    <w:rsid w:val="0080691B"/>
    <w:rPr>
      <w:rFonts w:ascii="Times New Roman" w:eastAsia="Times New Roman" w:hAnsi="Times New Roman" w:cs="Times New Roman"/>
      <w:kern w:val="0"/>
      <w:sz w:val="20"/>
      <w:szCs w:val="20"/>
      <w:lang w:eastAsia="sk-SK"/>
      <w14:ligatures w14:val="none"/>
    </w:rPr>
  </w:style>
  <w:style w:type="paragraph" w:customStyle="1" w:styleId="AODefHead">
    <w:name w:val="AODefHead"/>
    <w:basedOn w:val="Normlny"/>
    <w:next w:val="AODefPara"/>
    <w:rsid w:val="0080691B"/>
    <w:pPr>
      <w:numPr>
        <w:numId w:val="2"/>
      </w:numPr>
      <w:spacing w:before="240" w:after="0" w:line="260" w:lineRule="atLeast"/>
      <w:jc w:val="both"/>
      <w:outlineLvl w:val="5"/>
    </w:pPr>
    <w:rPr>
      <w:rFonts w:ascii="Times New Roman" w:eastAsia="Times New Roman" w:hAnsi="Times New Roman" w:cs="Times New Roman"/>
      <w:kern w:val="0"/>
      <w:szCs w:val="20"/>
      <w:lang w:eastAsia="sk-SK"/>
      <w14:ligatures w14:val="none"/>
    </w:rPr>
  </w:style>
  <w:style w:type="paragraph" w:customStyle="1" w:styleId="AODefPara">
    <w:name w:val="AODefPara"/>
    <w:basedOn w:val="AODefHead"/>
    <w:rsid w:val="0080691B"/>
    <w:pPr>
      <w:numPr>
        <w:ilvl w:val="1"/>
      </w:numPr>
      <w:outlineLvl w:val="6"/>
    </w:pPr>
  </w:style>
  <w:style w:type="paragraph" w:styleId="Pta">
    <w:name w:val="footer"/>
    <w:basedOn w:val="Normlny"/>
    <w:link w:val="PtaChar"/>
    <w:uiPriority w:val="99"/>
    <w:unhideWhenUsed/>
    <w:rsid w:val="0080691B"/>
    <w:pPr>
      <w:tabs>
        <w:tab w:val="center" w:pos="4536"/>
        <w:tab w:val="right" w:pos="9072"/>
      </w:tabs>
      <w:spacing w:after="0" w:line="240" w:lineRule="auto"/>
    </w:pPr>
    <w:rPr>
      <w:rFonts w:eastAsia="Times New Roman"/>
      <w:kern w:val="0"/>
      <w:lang w:eastAsia="sk-SK"/>
      <w14:ligatures w14:val="none"/>
    </w:rPr>
  </w:style>
  <w:style w:type="character" w:customStyle="1" w:styleId="PtaChar">
    <w:name w:val="Päta Char"/>
    <w:basedOn w:val="Predvolenpsmoodseku"/>
    <w:link w:val="Pta"/>
    <w:uiPriority w:val="99"/>
    <w:rsid w:val="0080691B"/>
    <w:rPr>
      <w:rFonts w:eastAsia="Times New Roman"/>
      <w:kern w:val="0"/>
      <w:lang w:eastAsia="sk-SK"/>
      <w14:ligatures w14:val="none"/>
    </w:rPr>
  </w:style>
  <w:style w:type="character" w:customStyle="1" w:styleId="OdsekzoznamuChar">
    <w:name w:val="Odsek zoznamu Char"/>
    <w:aliases w:val="Bullet Number Char,lp1 Char,lp11 Char,List Paragraph11 Char,Bullet 1 Char,Use Case List Paragraph Char,body Char,Odsek zoznamu2 Char,Bullet List Char,FooterText Char,numbered Char,Paragraphe de liste1 Char,ODRAZKY PRVA UROVEN Char"/>
    <w:link w:val="Odsekzoznamu"/>
    <w:uiPriority w:val="34"/>
    <w:qFormat/>
    <w:locked/>
    <w:rsid w:val="0080691B"/>
  </w:style>
  <w:style w:type="character" w:customStyle="1" w:styleId="Hypertextovprepojenie1">
    <w:name w:val="Hypertextové prepojenie1"/>
    <w:basedOn w:val="Predvolenpsmoodseku"/>
    <w:uiPriority w:val="99"/>
    <w:unhideWhenUsed/>
    <w:rsid w:val="0080691B"/>
    <w:rPr>
      <w:color w:val="0000FF"/>
      <w:u w:val="single"/>
    </w:rPr>
  </w:style>
  <w:style w:type="paragraph" w:styleId="Obyajntext">
    <w:name w:val="Plain Text"/>
    <w:basedOn w:val="Normlny"/>
    <w:link w:val="ObyajntextChar"/>
    <w:uiPriority w:val="99"/>
    <w:semiHidden/>
    <w:unhideWhenUsed/>
    <w:rsid w:val="0080691B"/>
    <w:pPr>
      <w:spacing w:after="0" w:line="240" w:lineRule="auto"/>
    </w:pPr>
    <w:rPr>
      <w:rFonts w:ascii="Consolas" w:eastAsia="Times New Roman" w:hAnsi="Consolas"/>
      <w:kern w:val="0"/>
      <w:sz w:val="21"/>
      <w:szCs w:val="21"/>
      <w:lang w:eastAsia="sk-SK"/>
      <w14:ligatures w14:val="none"/>
    </w:rPr>
  </w:style>
  <w:style w:type="character" w:customStyle="1" w:styleId="ObyajntextChar">
    <w:name w:val="Obyčajný text Char"/>
    <w:basedOn w:val="Predvolenpsmoodseku"/>
    <w:link w:val="Obyajntext"/>
    <w:uiPriority w:val="99"/>
    <w:semiHidden/>
    <w:rsid w:val="0080691B"/>
    <w:rPr>
      <w:rFonts w:ascii="Consolas" w:eastAsia="Times New Roman" w:hAnsi="Consolas"/>
      <w:kern w:val="0"/>
      <w:sz w:val="21"/>
      <w:szCs w:val="21"/>
      <w:lang w:eastAsia="sk-SK"/>
      <w14:ligatures w14:val="none"/>
    </w:rPr>
  </w:style>
  <w:style w:type="character" w:styleId="Odkaznakomentr">
    <w:name w:val="annotation reference"/>
    <w:basedOn w:val="Predvolenpsmoodseku"/>
    <w:uiPriority w:val="99"/>
    <w:semiHidden/>
    <w:unhideWhenUsed/>
    <w:rsid w:val="0080691B"/>
    <w:rPr>
      <w:sz w:val="16"/>
      <w:szCs w:val="16"/>
    </w:rPr>
  </w:style>
  <w:style w:type="paragraph" w:styleId="Textkomentra">
    <w:name w:val="annotation text"/>
    <w:basedOn w:val="Normlny"/>
    <w:link w:val="TextkomentraChar"/>
    <w:uiPriority w:val="99"/>
    <w:unhideWhenUsed/>
    <w:rsid w:val="0080691B"/>
    <w:pPr>
      <w:spacing w:after="200" w:line="240" w:lineRule="auto"/>
    </w:pPr>
    <w:rPr>
      <w:rFonts w:eastAsia="Times New Roman"/>
      <w:kern w:val="0"/>
      <w:sz w:val="20"/>
      <w:szCs w:val="20"/>
      <w:lang w:eastAsia="sk-SK"/>
      <w14:ligatures w14:val="none"/>
    </w:rPr>
  </w:style>
  <w:style w:type="character" w:customStyle="1" w:styleId="TextkomentraChar">
    <w:name w:val="Text komentára Char"/>
    <w:basedOn w:val="Predvolenpsmoodseku"/>
    <w:link w:val="Textkomentra"/>
    <w:uiPriority w:val="99"/>
    <w:rsid w:val="0080691B"/>
    <w:rPr>
      <w:rFonts w:eastAsia="Times New Roman"/>
      <w:kern w:val="0"/>
      <w:sz w:val="20"/>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80691B"/>
    <w:rPr>
      <w:b/>
      <w:bCs/>
    </w:rPr>
  </w:style>
  <w:style w:type="character" w:customStyle="1" w:styleId="PredmetkomentraChar">
    <w:name w:val="Predmet komentára Char"/>
    <w:basedOn w:val="TextkomentraChar"/>
    <w:link w:val="Predmetkomentra"/>
    <w:uiPriority w:val="99"/>
    <w:semiHidden/>
    <w:rsid w:val="0080691B"/>
    <w:rPr>
      <w:rFonts w:eastAsia="Times New Roman"/>
      <w:b/>
      <w:bCs/>
      <w:kern w:val="0"/>
      <w:sz w:val="20"/>
      <w:szCs w:val="20"/>
      <w:lang w:eastAsia="sk-SK"/>
      <w14:ligatures w14:val="none"/>
    </w:rPr>
  </w:style>
  <w:style w:type="paragraph" w:styleId="Textbubliny">
    <w:name w:val="Balloon Text"/>
    <w:basedOn w:val="Normlny"/>
    <w:link w:val="TextbublinyChar"/>
    <w:uiPriority w:val="99"/>
    <w:semiHidden/>
    <w:unhideWhenUsed/>
    <w:rsid w:val="0080691B"/>
    <w:pPr>
      <w:spacing w:after="0" w:line="240" w:lineRule="auto"/>
    </w:pPr>
    <w:rPr>
      <w:rFonts w:ascii="Tahoma" w:eastAsia="Times New Roman" w:hAnsi="Tahoma" w:cs="Tahoma"/>
      <w:kern w:val="0"/>
      <w:sz w:val="16"/>
      <w:szCs w:val="16"/>
      <w:lang w:eastAsia="sk-SK"/>
      <w14:ligatures w14:val="none"/>
    </w:rPr>
  </w:style>
  <w:style w:type="character" w:customStyle="1" w:styleId="TextbublinyChar">
    <w:name w:val="Text bubliny Char"/>
    <w:basedOn w:val="Predvolenpsmoodseku"/>
    <w:link w:val="Textbubliny"/>
    <w:uiPriority w:val="99"/>
    <w:semiHidden/>
    <w:rsid w:val="0080691B"/>
    <w:rPr>
      <w:rFonts w:ascii="Tahoma" w:eastAsia="Times New Roman" w:hAnsi="Tahoma" w:cs="Tahoma"/>
      <w:kern w:val="0"/>
      <w:sz w:val="16"/>
      <w:szCs w:val="16"/>
      <w:lang w:eastAsia="sk-SK"/>
      <w14:ligatures w14:val="none"/>
    </w:rPr>
  </w:style>
  <w:style w:type="paragraph" w:styleId="Zkladntext2">
    <w:name w:val="Body Text 2"/>
    <w:basedOn w:val="Normlny"/>
    <w:link w:val="Zkladntext2Char"/>
    <w:rsid w:val="0080691B"/>
    <w:pPr>
      <w:spacing w:before="20" w:after="0" w:line="240" w:lineRule="auto"/>
    </w:pPr>
    <w:rPr>
      <w:rFonts w:ascii="Arial" w:eastAsia="Times New Roman" w:hAnsi="Arial" w:cs="Times New Roman"/>
      <w:kern w:val="0"/>
      <w:sz w:val="14"/>
      <w:szCs w:val="14"/>
      <w:lang w:eastAsia="sk-SK"/>
      <w14:ligatures w14:val="none"/>
    </w:rPr>
  </w:style>
  <w:style w:type="character" w:customStyle="1" w:styleId="Zkladntext2Char">
    <w:name w:val="Základný text 2 Char"/>
    <w:basedOn w:val="Predvolenpsmoodseku"/>
    <w:link w:val="Zkladntext2"/>
    <w:rsid w:val="0080691B"/>
    <w:rPr>
      <w:rFonts w:ascii="Arial" w:eastAsia="Times New Roman" w:hAnsi="Arial" w:cs="Times New Roman"/>
      <w:kern w:val="0"/>
      <w:sz w:val="14"/>
      <w:szCs w:val="14"/>
      <w:lang w:eastAsia="sk-SK"/>
      <w14:ligatures w14:val="none"/>
    </w:rPr>
  </w:style>
  <w:style w:type="paragraph" w:customStyle="1" w:styleId="F2-normlne">
    <w:name w:val="F2-normálne"/>
    <w:rsid w:val="0080691B"/>
    <w:pPr>
      <w:suppressAutoHyphens/>
      <w:spacing w:after="0" w:line="240" w:lineRule="auto"/>
      <w:jc w:val="both"/>
    </w:pPr>
    <w:rPr>
      <w:rFonts w:ascii="Times New Roman" w:eastAsia="Times New Roman" w:hAnsi="Times New Roman" w:cs="Times New Roman"/>
      <w:kern w:val="0"/>
      <w:szCs w:val="20"/>
      <w:lang w:eastAsia="ar-SA"/>
      <w14:ligatures w14:val="none"/>
    </w:rPr>
  </w:style>
  <w:style w:type="paragraph" w:customStyle="1" w:styleId="Default">
    <w:name w:val="Default"/>
    <w:uiPriority w:val="99"/>
    <w:rsid w:val="0080691B"/>
    <w:pPr>
      <w:autoSpaceDE w:val="0"/>
      <w:autoSpaceDN w:val="0"/>
      <w:adjustRightInd w:val="0"/>
      <w:spacing w:after="0" w:line="240" w:lineRule="auto"/>
    </w:pPr>
    <w:rPr>
      <w:rFonts w:ascii="Times New Roman" w:eastAsia="Calibri" w:hAnsi="Times New Roman" w:cs="Times New Roman"/>
      <w:color w:val="000000"/>
      <w:kern w:val="0"/>
      <w:sz w:val="24"/>
      <w:szCs w:val="24"/>
      <w:lang w:val="cs-CZ"/>
      <w14:ligatures w14:val="none"/>
    </w:rPr>
  </w:style>
  <w:style w:type="paragraph" w:customStyle="1" w:styleId="AODocTxt">
    <w:name w:val="AODocTxt"/>
    <w:basedOn w:val="Normlny"/>
    <w:rsid w:val="0080691B"/>
    <w:pPr>
      <w:numPr>
        <w:ilvl w:val="7"/>
        <w:numId w:val="3"/>
      </w:numPr>
      <w:spacing w:before="240" w:after="0" w:line="260" w:lineRule="atLeast"/>
      <w:ind w:left="1416"/>
      <w:jc w:val="both"/>
    </w:pPr>
    <w:rPr>
      <w:rFonts w:ascii="Times New Roman" w:eastAsia="SimSun" w:hAnsi="Times New Roman" w:cs="Times New Roman"/>
      <w:kern w:val="0"/>
      <w:lang w:eastAsia="sk-SK"/>
      <w14:ligatures w14:val="none"/>
    </w:rPr>
  </w:style>
  <w:style w:type="paragraph" w:customStyle="1" w:styleId="AODocTxtL1">
    <w:name w:val="AODocTxtL1"/>
    <w:basedOn w:val="AODocTxt"/>
    <w:rsid w:val="0080691B"/>
    <w:pPr>
      <w:numPr>
        <w:ilvl w:val="8"/>
      </w:numPr>
      <w:ind w:left="2136"/>
    </w:pPr>
  </w:style>
  <w:style w:type="paragraph" w:customStyle="1" w:styleId="AODocTxtL2">
    <w:name w:val="AODocTxtL2"/>
    <w:basedOn w:val="AODocTxt"/>
    <w:rsid w:val="0080691B"/>
    <w:pPr>
      <w:numPr>
        <w:ilvl w:val="2"/>
      </w:numPr>
    </w:pPr>
  </w:style>
  <w:style w:type="paragraph" w:customStyle="1" w:styleId="AODocTxtL3">
    <w:name w:val="AODocTxtL3"/>
    <w:basedOn w:val="AODocTxt"/>
    <w:rsid w:val="0080691B"/>
    <w:pPr>
      <w:numPr>
        <w:ilvl w:val="3"/>
      </w:numPr>
    </w:pPr>
  </w:style>
  <w:style w:type="paragraph" w:customStyle="1" w:styleId="AODocTxtL4">
    <w:name w:val="AODocTxtL4"/>
    <w:basedOn w:val="AODocTxt"/>
    <w:rsid w:val="0080691B"/>
    <w:pPr>
      <w:numPr>
        <w:ilvl w:val="4"/>
      </w:numPr>
    </w:pPr>
  </w:style>
  <w:style w:type="paragraph" w:customStyle="1" w:styleId="AODocTxtL5">
    <w:name w:val="AODocTxtL5"/>
    <w:basedOn w:val="AODocTxt"/>
    <w:rsid w:val="0080691B"/>
    <w:pPr>
      <w:numPr>
        <w:ilvl w:val="5"/>
      </w:numPr>
    </w:pPr>
  </w:style>
  <w:style w:type="paragraph" w:customStyle="1" w:styleId="AODocTxtL6">
    <w:name w:val="AODocTxtL6"/>
    <w:basedOn w:val="AODocTxt"/>
    <w:rsid w:val="0080691B"/>
    <w:pPr>
      <w:numPr>
        <w:ilvl w:val="6"/>
      </w:numPr>
    </w:pPr>
  </w:style>
  <w:style w:type="paragraph" w:customStyle="1" w:styleId="AODocTxtL7">
    <w:name w:val="AODocTxtL7"/>
    <w:basedOn w:val="AODocTxt"/>
    <w:rsid w:val="0080691B"/>
    <w:pPr>
      <w:numPr>
        <w:numId w:val="1"/>
      </w:numPr>
    </w:pPr>
  </w:style>
  <w:style w:type="paragraph" w:customStyle="1" w:styleId="AODocTxtL8">
    <w:name w:val="AODocTxtL8"/>
    <w:basedOn w:val="AODocTxt"/>
    <w:rsid w:val="0080691B"/>
    <w:pPr>
      <w:numPr>
        <w:ilvl w:val="0"/>
        <w:numId w:val="0"/>
      </w:numPr>
      <w:ind w:left="7176"/>
    </w:pPr>
  </w:style>
  <w:style w:type="character" w:customStyle="1" w:styleId="ra">
    <w:name w:val="ra"/>
    <w:basedOn w:val="Predvolenpsmoodseku"/>
    <w:rsid w:val="0080691B"/>
  </w:style>
  <w:style w:type="paragraph" w:customStyle="1" w:styleId="AONormal">
    <w:name w:val="AONormal"/>
    <w:rsid w:val="0080691B"/>
    <w:pPr>
      <w:spacing w:after="0" w:line="260" w:lineRule="atLeast"/>
      <w:jc w:val="both"/>
    </w:pPr>
    <w:rPr>
      <w:rFonts w:ascii="Times New Roman" w:eastAsia="Times New Roman" w:hAnsi="Times New Roman" w:cs="Times New Roman"/>
      <w:kern w:val="0"/>
      <w:szCs w:val="20"/>
      <w:lang w:eastAsia="sk-SK"/>
      <w14:ligatures w14:val="none"/>
    </w:rPr>
  </w:style>
  <w:style w:type="paragraph" w:customStyle="1" w:styleId="AOSignatory">
    <w:name w:val="AOSignatory"/>
    <w:basedOn w:val="Normlny"/>
    <w:next w:val="AODocTxt"/>
    <w:rsid w:val="0080691B"/>
    <w:pPr>
      <w:pageBreakBefore/>
      <w:spacing w:before="240" w:after="240" w:line="260" w:lineRule="atLeast"/>
      <w:jc w:val="center"/>
    </w:pPr>
    <w:rPr>
      <w:rFonts w:ascii="Times New Roman" w:eastAsia="Times New Roman" w:hAnsi="Times New Roman" w:cs="Times New Roman"/>
      <w:b/>
      <w:caps/>
      <w:kern w:val="0"/>
      <w:szCs w:val="20"/>
      <w:lang w:eastAsia="sk-SK"/>
      <w14:ligatures w14:val="none"/>
    </w:rPr>
  </w:style>
  <w:style w:type="paragraph" w:styleId="Zarkazkladnhotextu">
    <w:name w:val="Body Text Indent"/>
    <w:basedOn w:val="Normlny"/>
    <w:link w:val="ZarkazkladnhotextuChar"/>
    <w:unhideWhenUsed/>
    <w:rsid w:val="0080691B"/>
    <w:pPr>
      <w:spacing w:after="120" w:line="276" w:lineRule="auto"/>
      <w:ind w:left="283"/>
    </w:pPr>
    <w:rPr>
      <w:rFonts w:eastAsia="Times New Roman"/>
      <w:kern w:val="0"/>
      <w:lang w:eastAsia="sk-SK"/>
      <w14:ligatures w14:val="none"/>
    </w:rPr>
  </w:style>
  <w:style w:type="character" w:customStyle="1" w:styleId="ZarkazkladnhotextuChar">
    <w:name w:val="Zarážka základného textu Char"/>
    <w:basedOn w:val="Predvolenpsmoodseku"/>
    <w:link w:val="Zarkazkladnhotextu"/>
    <w:rsid w:val="0080691B"/>
    <w:rPr>
      <w:rFonts w:eastAsia="Times New Roman"/>
      <w:kern w:val="0"/>
      <w:lang w:eastAsia="sk-SK"/>
      <w14:ligatures w14:val="none"/>
    </w:rPr>
  </w:style>
  <w:style w:type="paragraph" w:styleId="Zoznam2">
    <w:name w:val="List 2"/>
    <w:basedOn w:val="Normlny"/>
    <w:unhideWhenUsed/>
    <w:rsid w:val="0080691B"/>
    <w:pPr>
      <w:spacing w:after="0" w:line="240" w:lineRule="auto"/>
      <w:ind w:left="566" w:hanging="283"/>
      <w:contextualSpacing/>
    </w:pPr>
    <w:rPr>
      <w:rFonts w:ascii="Arial" w:eastAsia="Times New Roman" w:hAnsi="Arial" w:cs="Times New Roman"/>
      <w:noProof/>
      <w:kern w:val="0"/>
      <w:szCs w:val="24"/>
      <w:lang w:eastAsia="sk-SK"/>
      <w14:ligatures w14:val="none"/>
    </w:rPr>
  </w:style>
  <w:style w:type="character" w:styleId="slostrany">
    <w:name w:val="page number"/>
    <w:basedOn w:val="Predvolenpsmoodseku"/>
    <w:rsid w:val="0080691B"/>
  </w:style>
  <w:style w:type="paragraph" w:customStyle="1" w:styleId="BodyText21">
    <w:name w:val="Body Text 21"/>
    <w:basedOn w:val="Normlny"/>
    <w:rsid w:val="0080691B"/>
    <w:pPr>
      <w:overflowPunct w:val="0"/>
      <w:autoSpaceDE w:val="0"/>
      <w:autoSpaceDN w:val="0"/>
      <w:adjustRightInd w:val="0"/>
      <w:spacing w:after="0" w:line="240" w:lineRule="auto"/>
      <w:ind w:left="284" w:hanging="284"/>
      <w:jc w:val="both"/>
    </w:pPr>
    <w:rPr>
      <w:rFonts w:ascii="Times New Roman" w:eastAsia="Times New Roman" w:hAnsi="Times New Roman" w:cs="Times New Roman"/>
      <w:kern w:val="0"/>
      <w:sz w:val="24"/>
      <w:szCs w:val="20"/>
      <w:lang w:eastAsia="sk-SK"/>
      <w14:ligatures w14:val="none"/>
    </w:rPr>
  </w:style>
  <w:style w:type="paragraph" w:styleId="Zkladntext3">
    <w:name w:val="Body Text 3"/>
    <w:basedOn w:val="Normlny"/>
    <w:link w:val="Zkladntext3Char"/>
    <w:rsid w:val="0080691B"/>
    <w:pPr>
      <w:spacing w:after="0" w:line="240" w:lineRule="auto"/>
      <w:jc w:val="center"/>
    </w:pPr>
    <w:rPr>
      <w:rFonts w:ascii="Arial" w:eastAsia="Times New Roman" w:hAnsi="Arial" w:cs="Times New Roman"/>
      <w:kern w:val="0"/>
      <w:sz w:val="32"/>
      <w:szCs w:val="20"/>
      <w:lang w:eastAsia="sk-SK"/>
      <w14:ligatures w14:val="none"/>
    </w:rPr>
  </w:style>
  <w:style w:type="character" w:customStyle="1" w:styleId="Zkladntext3Char">
    <w:name w:val="Základný text 3 Char"/>
    <w:basedOn w:val="Predvolenpsmoodseku"/>
    <w:link w:val="Zkladntext3"/>
    <w:rsid w:val="0080691B"/>
    <w:rPr>
      <w:rFonts w:ascii="Arial" w:eastAsia="Times New Roman" w:hAnsi="Arial" w:cs="Times New Roman"/>
      <w:kern w:val="0"/>
      <w:sz w:val="32"/>
      <w:szCs w:val="20"/>
      <w:lang w:eastAsia="sk-SK"/>
      <w14:ligatures w14:val="none"/>
    </w:rPr>
  </w:style>
  <w:style w:type="paragraph" w:styleId="Podtitul">
    <w:name w:val="Subtitle"/>
    <w:basedOn w:val="Normlny"/>
    <w:link w:val="PodtitulChar"/>
    <w:qFormat/>
    <w:rsid w:val="0080691B"/>
    <w:pPr>
      <w:spacing w:after="0" w:line="240" w:lineRule="auto"/>
      <w:jc w:val="center"/>
    </w:pPr>
    <w:rPr>
      <w:rFonts w:ascii="Times New Roman" w:eastAsia="Times New Roman" w:hAnsi="Times New Roman" w:cs="Times New Roman"/>
      <w:b/>
      <w:kern w:val="0"/>
      <w:sz w:val="24"/>
      <w:szCs w:val="20"/>
      <w:lang w:eastAsia="cs-CZ"/>
      <w14:ligatures w14:val="none"/>
    </w:rPr>
  </w:style>
  <w:style w:type="character" w:customStyle="1" w:styleId="PodtitulChar">
    <w:name w:val="Podtitul Char"/>
    <w:basedOn w:val="Predvolenpsmoodseku"/>
    <w:link w:val="Podtitul"/>
    <w:rsid w:val="0080691B"/>
    <w:rPr>
      <w:rFonts w:ascii="Times New Roman" w:eastAsia="Times New Roman" w:hAnsi="Times New Roman" w:cs="Times New Roman"/>
      <w:b/>
      <w:kern w:val="0"/>
      <w:sz w:val="24"/>
      <w:szCs w:val="20"/>
      <w:lang w:eastAsia="cs-CZ"/>
      <w14:ligatures w14:val="none"/>
    </w:rPr>
  </w:style>
  <w:style w:type="paragraph" w:styleId="Bezriadkovania">
    <w:name w:val="No Spacing"/>
    <w:uiPriority w:val="1"/>
    <w:qFormat/>
    <w:rsid w:val="0080691B"/>
    <w:pPr>
      <w:spacing w:after="0" w:line="240" w:lineRule="auto"/>
    </w:pPr>
    <w:rPr>
      <w:rFonts w:ascii="Calibri" w:eastAsia="Calibri" w:hAnsi="Calibri" w:cs="Times New Roman"/>
      <w:kern w:val="0"/>
      <w14:ligatures w14:val="none"/>
    </w:rPr>
  </w:style>
  <w:style w:type="table" w:customStyle="1" w:styleId="Mriekatabuky5">
    <w:name w:val="Mriežka tabuľky5"/>
    <w:basedOn w:val="Normlnatabuka"/>
    <w:next w:val="Mriekatabuky"/>
    <w:uiPriority w:val="39"/>
    <w:rsid w:val="0080691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aliases w:val="Deloitte table 3"/>
    <w:basedOn w:val="Normlnatabuka"/>
    <w:uiPriority w:val="39"/>
    <w:unhideWhenUsed/>
    <w:rsid w:val="0080691B"/>
    <w:pPr>
      <w:spacing w:after="0" w:line="240" w:lineRule="auto"/>
    </w:pPr>
    <w:rPr>
      <w:rFonts w:eastAsia="Times New Roman"/>
      <w:kern w:val="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80691B"/>
    <w:rPr>
      <w:color w:val="808080"/>
      <w:shd w:val="clear" w:color="auto" w:fill="E6E6E6"/>
    </w:rPr>
  </w:style>
  <w:style w:type="paragraph" w:customStyle="1" w:styleId="ListParagraph1">
    <w:name w:val="List Paragraph1"/>
    <w:basedOn w:val="Normlny"/>
    <w:rsid w:val="0080691B"/>
    <w:pPr>
      <w:suppressAutoHyphens/>
      <w:overflowPunct w:val="0"/>
      <w:spacing w:after="200" w:line="276" w:lineRule="auto"/>
      <w:ind w:left="720"/>
      <w:contextualSpacing/>
    </w:pPr>
    <w:rPr>
      <w:rFonts w:ascii="Calibri" w:eastAsia="Times New Roman" w:hAnsi="Calibri" w:cs="Calibri"/>
      <w:kern w:val="1"/>
      <w14:ligatures w14:val="none"/>
    </w:rPr>
  </w:style>
  <w:style w:type="character" w:customStyle="1" w:styleId="ellipsis">
    <w:name w:val="ellipsis"/>
    <w:basedOn w:val="Predvolenpsmoodseku"/>
    <w:rsid w:val="0080691B"/>
  </w:style>
  <w:style w:type="character" w:customStyle="1" w:styleId="Nevyrieenzmienka2">
    <w:name w:val="Nevyriešená zmienka2"/>
    <w:basedOn w:val="Predvolenpsmoodseku"/>
    <w:uiPriority w:val="99"/>
    <w:semiHidden/>
    <w:unhideWhenUsed/>
    <w:rsid w:val="0080691B"/>
    <w:rPr>
      <w:color w:val="808080"/>
      <w:shd w:val="clear" w:color="auto" w:fill="E6E6E6"/>
    </w:rPr>
  </w:style>
  <w:style w:type="character" w:customStyle="1" w:styleId="Nevyrieenzmienka3">
    <w:name w:val="Nevyriešená zmienka3"/>
    <w:basedOn w:val="Predvolenpsmoodseku"/>
    <w:uiPriority w:val="99"/>
    <w:rsid w:val="0080691B"/>
    <w:rPr>
      <w:color w:val="605E5C"/>
      <w:shd w:val="clear" w:color="auto" w:fill="E1DFDD"/>
    </w:rPr>
  </w:style>
  <w:style w:type="character" w:styleId="Nevyrieenzmienka">
    <w:name w:val="Unresolved Mention"/>
    <w:basedOn w:val="Predvolenpsmoodseku"/>
    <w:uiPriority w:val="99"/>
    <w:semiHidden/>
    <w:unhideWhenUsed/>
    <w:rsid w:val="0080691B"/>
    <w:rPr>
      <w:color w:val="605E5C"/>
      <w:shd w:val="clear" w:color="auto" w:fill="E1DFDD"/>
    </w:rPr>
  </w:style>
  <w:style w:type="table" w:customStyle="1" w:styleId="Obyajntabuka21">
    <w:name w:val="Obyčajná tabuľka 21"/>
    <w:basedOn w:val="Normlnatabuka"/>
    <w:next w:val="Obyajntabuka2"/>
    <w:uiPriority w:val="42"/>
    <w:rsid w:val="0080691B"/>
    <w:pPr>
      <w:spacing w:after="0" w:line="240" w:lineRule="auto"/>
    </w:pPr>
    <w:rPr>
      <w:kern w:val="0"/>
      <w:lang w:val="en-US"/>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Revzia">
    <w:name w:val="Revision"/>
    <w:hidden/>
    <w:uiPriority w:val="99"/>
    <w:semiHidden/>
    <w:rsid w:val="0080691B"/>
    <w:pPr>
      <w:spacing w:after="0" w:line="240" w:lineRule="auto"/>
    </w:pPr>
    <w:rPr>
      <w:rFonts w:eastAsia="Times New Roman"/>
      <w:kern w:val="0"/>
      <w:lang w:eastAsia="sk-SK"/>
      <w14:ligatures w14:val="none"/>
    </w:rPr>
  </w:style>
  <w:style w:type="character" w:customStyle="1" w:styleId="Nadpis1Char">
    <w:name w:val="Nadpis 1 Char"/>
    <w:basedOn w:val="Predvolenpsmoodseku"/>
    <w:link w:val="Nadpis1"/>
    <w:uiPriority w:val="9"/>
    <w:rsid w:val="0080691B"/>
    <w:rPr>
      <w:rFonts w:ascii="Cambria" w:eastAsia="Times New Roman" w:hAnsi="Cambria" w:cs="Times New Roman"/>
      <w:color w:val="365F91"/>
      <w:sz w:val="32"/>
      <w:szCs w:val="32"/>
    </w:rPr>
  </w:style>
  <w:style w:type="character" w:customStyle="1" w:styleId="acopre">
    <w:name w:val="acopre"/>
    <w:basedOn w:val="Predvolenpsmoodseku"/>
    <w:rsid w:val="0080691B"/>
  </w:style>
  <w:style w:type="character" w:styleId="Zvraznenie">
    <w:name w:val="Emphasis"/>
    <w:basedOn w:val="Predvolenpsmoodseku"/>
    <w:uiPriority w:val="20"/>
    <w:qFormat/>
    <w:rsid w:val="0080691B"/>
    <w:rPr>
      <w:i/>
      <w:iCs/>
    </w:rPr>
  </w:style>
  <w:style w:type="character" w:customStyle="1" w:styleId="Nadpis5Char1">
    <w:name w:val="Nadpis 5 Char1"/>
    <w:basedOn w:val="Predvolenpsmoodseku"/>
    <w:uiPriority w:val="9"/>
    <w:semiHidden/>
    <w:rsid w:val="0080691B"/>
    <w:rPr>
      <w:rFonts w:asciiTheme="majorHAnsi" w:eastAsiaTheme="majorEastAsia" w:hAnsiTheme="majorHAnsi" w:cstheme="majorBidi"/>
      <w:color w:val="2F5496" w:themeColor="accent1" w:themeShade="BF"/>
    </w:rPr>
  </w:style>
  <w:style w:type="character" w:customStyle="1" w:styleId="Nadpis6Char1">
    <w:name w:val="Nadpis 6 Char1"/>
    <w:basedOn w:val="Predvolenpsmoodseku"/>
    <w:uiPriority w:val="9"/>
    <w:semiHidden/>
    <w:rsid w:val="0080691B"/>
    <w:rPr>
      <w:rFonts w:asciiTheme="majorHAnsi" w:eastAsiaTheme="majorEastAsia" w:hAnsiTheme="majorHAnsi" w:cstheme="majorBidi"/>
      <w:color w:val="1F3763" w:themeColor="accent1" w:themeShade="7F"/>
    </w:rPr>
  </w:style>
  <w:style w:type="character" w:styleId="Hypertextovprepojenie">
    <w:name w:val="Hyperlink"/>
    <w:basedOn w:val="Predvolenpsmoodseku"/>
    <w:uiPriority w:val="99"/>
    <w:semiHidden/>
    <w:unhideWhenUsed/>
    <w:rsid w:val="0080691B"/>
    <w:rPr>
      <w:color w:val="0563C1" w:themeColor="hyperlink"/>
      <w:u w:val="single"/>
    </w:rPr>
  </w:style>
  <w:style w:type="table" w:styleId="Obyajntabuka2">
    <w:name w:val="Plain Table 2"/>
    <w:basedOn w:val="Normlnatabuka"/>
    <w:uiPriority w:val="42"/>
    <w:rsid w:val="0080691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Nadpis1Char1">
    <w:name w:val="Nadpis 1 Char1"/>
    <w:basedOn w:val="Predvolenpsmoodseku"/>
    <w:uiPriority w:val="9"/>
    <w:rsid w:val="0080691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984</Words>
  <Characters>5609</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Dečmanová Jaroslava</dc:creator>
  <cp:keywords/>
  <dc:description/>
  <cp:lastModifiedBy>Cencerová Lucia</cp:lastModifiedBy>
  <cp:revision>4</cp:revision>
  <dcterms:created xsi:type="dcterms:W3CDTF">2024-07-10T07:28:00Z</dcterms:created>
  <dcterms:modified xsi:type="dcterms:W3CDTF">2024-07-16T05:26:00Z</dcterms:modified>
</cp:coreProperties>
</file>